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5E5B2" w14:textId="628E159A" w:rsidR="00B64DBA" w:rsidRPr="00AD1C6F" w:rsidRDefault="006B3C31" w:rsidP="00B3280C">
      <w:pPr>
        <w:spacing w:line="259" w:lineRule="auto"/>
        <w:rPr>
          <w:rStyle w:val="eop"/>
          <w:b/>
          <w:bCs/>
          <w:color w:val="FF0000"/>
          <w:sz w:val="36"/>
          <w:szCs w:val="36"/>
          <w:shd w:val="clear" w:color="auto" w:fill="FFFFFF"/>
        </w:rPr>
      </w:pPr>
      <w:bookmarkStart w:id="0" w:name="_Toc59393328"/>
      <w:bookmarkStart w:id="1" w:name="_GoBack"/>
      <w:bookmarkEnd w:id="1"/>
      <w:r w:rsidRPr="7C3446BF">
        <w:rPr>
          <w:rFonts w:eastAsia="Times New Roman"/>
          <w:b/>
          <w:bCs/>
          <w:color w:val="FF0000"/>
          <w:sz w:val="28"/>
          <w:szCs w:val="28"/>
        </w:rPr>
        <w:t>Załącznik nr</w:t>
      </w:r>
      <w:r w:rsidR="00F74C30" w:rsidRPr="7C3446BF">
        <w:rPr>
          <w:rFonts w:eastAsia="Times New Roman"/>
          <w:b/>
          <w:bCs/>
          <w:color w:val="FF0000"/>
          <w:sz w:val="28"/>
          <w:szCs w:val="28"/>
        </w:rPr>
        <w:t xml:space="preserve"> </w:t>
      </w:r>
      <w:r w:rsidR="00A43AEC" w:rsidRPr="7C3446BF">
        <w:rPr>
          <w:rFonts w:eastAsia="Times New Roman"/>
          <w:b/>
          <w:bCs/>
          <w:color w:val="FF0000"/>
          <w:sz w:val="28"/>
          <w:szCs w:val="28"/>
        </w:rPr>
        <w:t>4</w:t>
      </w:r>
      <w:r w:rsidR="00B64DBA" w:rsidRPr="7C3446BF">
        <w:rPr>
          <w:rFonts w:eastAsia="Times New Roman"/>
          <w:b/>
          <w:bCs/>
          <w:color w:val="FF0000"/>
          <w:sz w:val="28"/>
          <w:szCs w:val="28"/>
        </w:rPr>
        <w:t xml:space="preserve"> do Regulaminu –</w:t>
      </w:r>
      <w:r w:rsidR="004460F6" w:rsidRPr="7C3446BF">
        <w:rPr>
          <w:rFonts w:eastAsia="Times New Roman"/>
          <w:b/>
          <w:bCs/>
          <w:color w:val="FF0000"/>
          <w:sz w:val="28"/>
          <w:szCs w:val="28"/>
        </w:rPr>
        <w:t xml:space="preserve"> </w:t>
      </w:r>
      <w:r w:rsidR="004460F6" w:rsidRPr="7C3446BF">
        <w:rPr>
          <w:b/>
          <w:bCs/>
          <w:color w:val="FF0000"/>
          <w:sz w:val="28"/>
          <w:szCs w:val="28"/>
        </w:rPr>
        <w:t>Harmonogram Przedsięwzięcia, o</w:t>
      </w:r>
      <w:r w:rsidR="001222BF" w:rsidRPr="7C3446BF">
        <w:rPr>
          <w:b/>
          <w:bCs/>
          <w:color w:val="FF0000"/>
          <w:sz w:val="28"/>
          <w:szCs w:val="28"/>
        </w:rPr>
        <w:t xml:space="preserve">pis Wyników Prac Etapu oraz </w:t>
      </w:r>
      <w:r w:rsidR="00556190" w:rsidRPr="7C3446BF">
        <w:rPr>
          <w:b/>
          <w:bCs/>
          <w:color w:val="FF0000"/>
          <w:sz w:val="28"/>
          <w:szCs w:val="28"/>
        </w:rPr>
        <w:t>Założeń T</w:t>
      </w:r>
      <w:r w:rsidR="001222BF" w:rsidRPr="7C3446BF">
        <w:rPr>
          <w:b/>
          <w:bCs/>
          <w:color w:val="FF0000"/>
          <w:sz w:val="28"/>
          <w:szCs w:val="28"/>
        </w:rPr>
        <w:t>estów</w:t>
      </w:r>
      <w:bookmarkEnd w:id="0"/>
      <w:r w:rsidR="001222BF" w:rsidRPr="7C3446BF">
        <w:rPr>
          <w:rStyle w:val="eop"/>
          <w:b/>
          <w:bCs/>
          <w:color w:val="FF0000"/>
          <w:sz w:val="36"/>
          <w:szCs w:val="36"/>
          <w:shd w:val="clear" w:color="auto" w:fill="FFFFFF"/>
        </w:rPr>
        <w:t> </w:t>
      </w:r>
    </w:p>
    <w:p w14:paraId="7FDF9E84" w14:textId="77777777" w:rsidR="003E43CC" w:rsidRPr="00AD1C6F" w:rsidRDefault="003E43CC" w:rsidP="00B3280C">
      <w:pPr>
        <w:spacing w:line="259" w:lineRule="auto"/>
        <w:rPr>
          <w:rStyle w:val="eop"/>
          <w:color w:val="C00000"/>
          <w:sz w:val="28"/>
          <w:szCs w:val="28"/>
          <w:shd w:val="clear" w:color="auto" w:fill="FFFFFF"/>
        </w:rPr>
      </w:pPr>
    </w:p>
    <w:p w14:paraId="5189F6D9" w14:textId="1475ECAD" w:rsidR="00C471CB" w:rsidRDefault="009A30E6" w:rsidP="00B3280C">
      <w:pPr>
        <w:pStyle w:val="Spistreci1"/>
        <w:tabs>
          <w:tab w:val="left" w:pos="48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r w:rsidRPr="7C3446BF">
        <w:rPr>
          <w:color w:val="2B579A"/>
          <w:sz w:val="20"/>
          <w:shd w:val="clear" w:color="auto" w:fill="E6E6E6"/>
          <w:lang w:eastAsia="pl-PL"/>
        </w:rPr>
        <w:fldChar w:fldCharType="begin"/>
      </w:r>
      <w:r w:rsidRPr="00AD1C6F">
        <w:rPr>
          <w:sz w:val="20"/>
          <w:lang w:eastAsia="pl-PL"/>
        </w:rPr>
        <w:instrText xml:space="preserve"> TOC \o "1-2" \h \z \u </w:instrText>
      </w:r>
      <w:r w:rsidRPr="7C3446BF">
        <w:rPr>
          <w:color w:val="2B579A"/>
          <w:sz w:val="20"/>
          <w:shd w:val="clear" w:color="auto" w:fill="E6E6E6"/>
          <w:lang w:eastAsia="pl-PL"/>
        </w:rPr>
        <w:fldChar w:fldCharType="separate"/>
      </w:r>
      <w:hyperlink w:anchor="_Toc72409391" w:history="1">
        <w:r w:rsidR="00C471CB" w:rsidRPr="009876D1">
          <w:rPr>
            <w:rStyle w:val="Hipercze"/>
            <w:noProof/>
          </w:rPr>
          <w:t>1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Informacje ogólne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_Toc72409391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</w:t>
        </w:r>
        <w:r w:rsidR="00C471CB">
          <w:rPr>
            <w:noProof/>
            <w:webHidden/>
          </w:rPr>
          <w:fldChar w:fldCharType="end"/>
        </w:r>
      </w:hyperlink>
    </w:p>
    <w:p w14:paraId="34CFC810" w14:textId="450C75AA" w:rsidR="00C471CB" w:rsidRDefault="0043276D" w:rsidP="00B3280C">
      <w:pPr>
        <w:pStyle w:val="Spistreci1"/>
        <w:tabs>
          <w:tab w:val="left" w:pos="48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392" w:history="1">
        <w:r w:rsidR="00C471CB" w:rsidRPr="009876D1">
          <w:rPr>
            <w:rStyle w:val="Hipercze"/>
            <w:noProof/>
          </w:rPr>
          <w:t>2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Etap I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_Toc72409392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3</w:t>
        </w:r>
        <w:r w:rsidR="00C471CB">
          <w:rPr>
            <w:noProof/>
            <w:webHidden/>
          </w:rPr>
          <w:fldChar w:fldCharType="end"/>
        </w:r>
      </w:hyperlink>
    </w:p>
    <w:p w14:paraId="223AD080" w14:textId="5564834B" w:rsidR="00C471CB" w:rsidRDefault="0043276D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393" w:history="1">
        <w:r w:rsidR="00C471CB" w:rsidRPr="009876D1">
          <w:rPr>
            <w:rStyle w:val="Hipercze"/>
            <w:noProof/>
          </w:rPr>
          <w:t>2.1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Informacje wstępne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_Toc72409393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3</w:t>
        </w:r>
        <w:r w:rsidR="00C471CB">
          <w:rPr>
            <w:noProof/>
            <w:webHidden/>
          </w:rPr>
          <w:fldChar w:fldCharType="end"/>
        </w:r>
      </w:hyperlink>
    </w:p>
    <w:p w14:paraId="455D8B4D" w14:textId="54AB1012" w:rsidR="00C471CB" w:rsidRDefault="0043276D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394" w:history="1">
        <w:r w:rsidR="00C471CB" w:rsidRPr="009876D1">
          <w:rPr>
            <w:rStyle w:val="Hipercze"/>
            <w:noProof/>
          </w:rPr>
          <w:t>2.2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Zakres prac B+R w Etapie I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_Toc72409394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4</w:t>
        </w:r>
        <w:r w:rsidR="00C471CB">
          <w:rPr>
            <w:noProof/>
            <w:webHidden/>
          </w:rPr>
          <w:fldChar w:fldCharType="end"/>
        </w:r>
      </w:hyperlink>
    </w:p>
    <w:p w14:paraId="30B5E9C8" w14:textId="6ABAC5E5" w:rsidR="00C471CB" w:rsidRDefault="0043276D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395" w:history="1">
        <w:r w:rsidR="00C471CB" w:rsidRPr="009876D1">
          <w:rPr>
            <w:rStyle w:val="Hipercze"/>
            <w:noProof/>
          </w:rPr>
          <w:t>2.3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Zasady Aktualizacji Oferty po przeprowadzeniu Prac B+R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_Toc72409395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4</w:t>
        </w:r>
        <w:r w:rsidR="00C471CB">
          <w:rPr>
            <w:noProof/>
            <w:webHidden/>
          </w:rPr>
          <w:fldChar w:fldCharType="end"/>
        </w:r>
      </w:hyperlink>
    </w:p>
    <w:p w14:paraId="4DD66B35" w14:textId="4B0BCCA7" w:rsidR="00C471CB" w:rsidRDefault="0043276D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396" w:history="1">
        <w:r w:rsidR="00C471CB" w:rsidRPr="009876D1">
          <w:rPr>
            <w:rStyle w:val="Hipercze"/>
            <w:noProof/>
          </w:rPr>
          <w:t>2.4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Wyniki Prac Etapu I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_Toc72409396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4</w:t>
        </w:r>
        <w:r w:rsidR="00C471CB">
          <w:rPr>
            <w:noProof/>
            <w:webHidden/>
          </w:rPr>
          <w:fldChar w:fldCharType="end"/>
        </w:r>
      </w:hyperlink>
    </w:p>
    <w:p w14:paraId="35DBAA05" w14:textId="57119238" w:rsidR="00C471CB" w:rsidRDefault="0043276D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397" w:history="1">
        <w:r w:rsidR="00C471CB" w:rsidRPr="009876D1">
          <w:rPr>
            <w:rStyle w:val="Hipercze"/>
            <w:noProof/>
          </w:rPr>
          <w:t>2.5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Testy Prototypu Systemu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_Toc72409397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7</w:t>
        </w:r>
        <w:r w:rsidR="00C471CB">
          <w:rPr>
            <w:noProof/>
            <w:webHidden/>
          </w:rPr>
          <w:fldChar w:fldCharType="end"/>
        </w:r>
      </w:hyperlink>
    </w:p>
    <w:p w14:paraId="47164C85" w14:textId="76F6F6B1" w:rsidR="00C471CB" w:rsidRDefault="0043276D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398" w:history="1">
        <w:r w:rsidR="00C471CB" w:rsidRPr="009876D1">
          <w:rPr>
            <w:rStyle w:val="Hipercze"/>
            <w:noProof/>
          </w:rPr>
          <w:t xml:space="preserve">2.4.1 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Przygotowanie Środowiska Testowego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_Toc72409398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8</w:t>
        </w:r>
        <w:r w:rsidR="00C471CB">
          <w:rPr>
            <w:noProof/>
            <w:webHidden/>
          </w:rPr>
          <w:fldChar w:fldCharType="end"/>
        </w:r>
      </w:hyperlink>
    </w:p>
    <w:p w14:paraId="3D8267D4" w14:textId="62B0A5CF" w:rsidR="00C471CB" w:rsidRDefault="0043276D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399" w:history="1">
        <w:r w:rsidR="00C471CB" w:rsidRPr="009876D1">
          <w:rPr>
            <w:rStyle w:val="Hipercze"/>
            <w:noProof/>
          </w:rPr>
          <w:t xml:space="preserve">2.4.2 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Procedura Przeprowadzania Testów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_Toc72409399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9</w:t>
        </w:r>
        <w:r w:rsidR="00C471CB">
          <w:rPr>
            <w:noProof/>
            <w:webHidden/>
          </w:rPr>
          <w:fldChar w:fldCharType="end"/>
        </w:r>
      </w:hyperlink>
    </w:p>
    <w:p w14:paraId="4ED5FDDE" w14:textId="237E965D" w:rsidR="00C471CB" w:rsidRDefault="0043276D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0" w:history="1">
        <w:r w:rsidR="00C471CB" w:rsidRPr="009876D1">
          <w:rPr>
            <w:rStyle w:val="Hipercze"/>
            <w:noProof/>
          </w:rPr>
          <w:t xml:space="preserve">2.4.4 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Wynik Oczekiwany Testów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_Toc72409400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12</w:t>
        </w:r>
        <w:r w:rsidR="00C471CB">
          <w:rPr>
            <w:noProof/>
            <w:webHidden/>
          </w:rPr>
          <w:fldChar w:fldCharType="end"/>
        </w:r>
      </w:hyperlink>
    </w:p>
    <w:p w14:paraId="0278FCED" w14:textId="5F5816B6" w:rsidR="00C471CB" w:rsidRDefault="0043276D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1" w:history="1">
        <w:r w:rsidR="00C471CB" w:rsidRPr="009876D1">
          <w:rPr>
            <w:rStyle w:val="Hipercze"/>
            <w:noProof/>
          </w:rPr>
          <w:t xml:space="preserve">2.4.5 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Wynik Testów Prototypu Systemu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_Toc72409401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13</w:t>
        </w:r>
        <w:r w:rsidR="00C471CB">
          <w:rPr>
            <w:noProof/>
            <w:webHidden/>
          </w:rPr>
          <w:fldChar w:fldCharType="end"/>
        </w:r>
      </w:hyperlink>
    </w:p>
    <w:p w14:paraId="768BCA50" w14:textId="49BBDE8D" w:rsidR="00C471CB" w:rsidRDefault="0043276D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2" w:history="1">
        <w:r w:rsidR="00C471CB" w:rsidRPr="009876D1">
          <w:rPr>
            <w:rStyle w:val="Hipercze"/>
            <w:noProof/>
          </w:rPr>
          <w:t>2.6.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Przeliczenie przez Zamawiającego wartości parametrów Wymagań Konkursowych w zaktualizowanej Ofercie Wykonawcy po Testach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_Toc72409402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14</w:t>
        </w:r>
        <w:r w:rsidR="00C471CB">
          <w:rPr>
            <w:noProof/>
            <w:webHidden/>
          </w:rPr>
          <w:fldChar w:fldCharType="end"/>
        </w:r>
      </w:hyperlink>
    </w:p>
    <w:p w14:paraId="6BDD646F" w14:textId="21301064" w:rsidR="00C471CB" w:rsidRDefault="0043276D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3" w:history="1">
        <w:r w:rsidR="00C471CB" w:rsidRPr="009876D1">
          <w:rPr>
            <w:rStyle w:val="Hipercze"/>
            <w:noProof/>
          </w:rPr>
          <w:t>2.7.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Ocena Wyników Prac Etapu I, Selekcja Wykonawców do Etapu II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_Toc72409403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14</w:t>
        </w:r>
        <w:r w:rsidR="00C471CB">
          <w:rPr>
            <w:noProof/>
            <w:webHidden/>
          </w:rPr>
          <w:fldChar w:fldCharType="end"/>
        </w:r>
      </w:hyperlink>
    </w:p>
    <w:p w14:paraId="2762F388" w14:textId="4282C4F3" w:rsidR="00C471CB" w:rsidRDefault="0043276D" w:rsidP="00B3280C">
      <w:pPr>
        <w:pStyle w:val="Spistreci1"/>
        <w:tabs>
          <w:tab w:val="left" w:pos="48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4" w:history="1">
        <w:r w:rsidR="00C471CB" w:rsidRPr="009876D1">
          <w:rPr>
            <w:rStyle w:val="Hipercze"/>
            <w:noProof/>
          </w:rPr>
          <w:t>3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Etap II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_Toc72409404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15</w:t>
        </w:r>
        <w:r w:rsidR="00C471CB">
          <w:rPr>
            <w:noProof/>
            <w:webHidden/>
          </w:rPr>
          <w:fldChar w:fldCharType="end"/>
        </w:r>
      </w:hyperlink>
    </w:p>
    <w:p w14:paraId="1A256FF7" w14:textId="11080287" w:rsidR="00C471CB" w:rsidRDefault="0043276D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5" w:history="1">
        <w:r w:rsidR="00C471CB" w:rsidRPr="009876D1">
          <w:rPr>
            <w:rStyle w:val="Hipercze"/>
            <w:noProof/>
          </w:rPr>
          <w:t>3.1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Informacje wstępne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_Toc72409405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15</w:t>
        </w:r>
        <w:r w:rsidR="00C471CB">
          <w:rPr>
            <w:noProof/>
            <w:webHidden/>
          </w:rPr>
          <w:fldChar w:fldCharType="end"/>
        </w:r>
      </w:hyperlink>
    </w:p>
    <w:p w14:paraId="29451C1E" w14:textId="02008796" w:rsidR="00C471CB" w:rsidRDefault="0043276D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6" w:history="1">
        <w:r w:rsidR="00C471CB" w:rsidRPr="009876D1">
          <w:rPr>
            <w:rStyle w:val="Hipercze"/>
            <w:noProof/>
            <w:lang w:eastAsia="pl-PL"/>
          </w:rPr>
          <w:t>3.2.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Zakres prac B+R w Etapie II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_Toc72409406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15</w:t>
        </w:r>
        <w:r w:rsidR="00C471CB">
          <w:rPr>
            <w:noProof/>
            <w:webHidden/>
          </w:rPr>
          <w:fldChar w:fldCharType="end"/>
        </w:r>
      </w:hyperlink>
    </w:p>
    <w:p w14:paraId="5B546604" w14:textId="0AB7D1EF" w:rsidR="00C471CB" w:rsidRDefault="0043276D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7" w:history="1">
        <w:r w:rsidR="00C471CB" w:rsidRPr="009876D1">
          <w:rPr>
            <w:rStyle w:val="Hipercze"/>
            <w:noProof/>
          </w:rPr>
          <w:t>3.3.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Wyniki Prac Etapu II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_Toc72409407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15</w:t>
        </w:r>
        <w:r w:rsidR="00C471CB">
          <w:rPr>
            <w:noProof/>
            <w:webHidden/>
          </w:rPr>
          <w:fldChar w:fldCharType="end"/>
        </w:r>
      </w:hyperlink>
    </w:p>
    <w:p w14:paraId="4FDA8D5B" w14:textId="35E3C5A6" w:rsidR="00C471CB" w:rsidRDefault="0043276D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8" w:history="1">
        <w:r w:rsidR="00C471CB" w:rsidRPr="009876D1">
          <w:rPr>
            <w:rStyle w:val="Hipercze"/>
            <w:noProof/>
          </w:rPr>
          <w:t>3.4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 xml:space="preserve">Rozruch Systemu </w:t>
        </w:r>
        <w:r w:rsidR="00C471CB" w:rsidRPr="009876D1">
          <w:rPr>
            <w:rStyle w:val="Hipercze"/>
            <w:rFonts w:eastAsia="Calibri"/>
            <w:noProof/>
            <w:lang w:eastAsia="pl-PL"/>
          </w:rPr>
          <w:t xml:space="preserve">dla </w:t>
        </w:r>
        <w:r w:rsidR="00C471CB" w:rsidRPr="009876D1">
          <w:rPr>
            <w:rStyle w:val="Hipercze"/>
            <w:noProof/>
          </w:rPr>
          <w:t>Demonstratora A oraz Demonstratora B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_Toc72409408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18</w:t>
        </w:r>
        <w:r w:rsidR="00C471CB">
          <w:rPr>
            <w:noProof/>
            <w:webHidden/>
          </w:rPr>
          <w:fldChar w:fldCharType="end"/>
        </w:r>
      </w:hyperlink>
    </w:p>
    <w:p w14:paraId="0E6DB71A" w14:textId="1112A906" w:rsidR="00C471CB" w:rsidRDefault="0043276D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09" w:history="1">
        <w:r w:rsidR="00C471CB" w:rsidRPr="009876D1">
          <w:rPr>
            <w:rStyle w:val="Hipercze"/>
            <w:noProof/>
          </w:rPr>
          <w:t>3.5.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Testy Sytemu dla Demonstratora A oraz Demonstratora B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_Toc72409409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19</w:t>
        </w:r>
        <w:r w:rsidR="00C471CB">
          <w:rPr>
            <w:noProof/>
            <w:webHidden/>
          </w:rPr>
          <w:fldChar w:fldCharType="end"/>
        </w:r>
      </w:hyperlink>
    </w:p>
    <w:p w14:paraId="22160829" w14:textId="54F49147" w:rsidR="00C471CB" w:rsidRDefault="0043276D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10" w:history="1">
        <w:r w:rsidR="00C471CB" w:rsidRPr="009876D1">
          <w:rPr>
            <w:rStyle w:val="Hipercze"/>
            <w:noProof/>
          </w:rPr>
          <w:t>3.5.1.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Przygotowanie Środowiska Testowego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_Toc72409410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19</w:t>
        </w:r>
        <w:r w:rsidR="00C471CB">
          <w:rPr>
            <w:noProof/>
            <w:webHidden/>
          </w:rPr>
          <w:fldChar w:fldCharType="end"/>
        </w:r>
      </w:hyperlink>
    </w:p>
    <w:p w14:paraId="4243CAB6" w14:textId="38B51A59" w:rsidR="00C471CB" w:rsidRDefault="0043276D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11" w:history="1">
        <w:r w:rsidR="00C471CB" w:rsidRPr="009876D1">
          <w:rPr>
            <w:rStyle w:val="Hipercze"/>
            <w:noProof/>
          </w:rPr>
          <w:t>3.5.2.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Procedura Testowa dla Systemu Demonstratora A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_Toc72409411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20</w:t>
        </w:r>
        <w:r w:rsidR="00C471CB">
          <w:rPr>
            <w:noProof/>
            <w:webHidden/>
          </w:rPr>
          <w:fldChar w:fldCharType="end"/>
        </w:r>
      </w:hyperlink>
    </w:p>
    <w:p w14:paraId="3DC47C56" w14:textId="19165C31" w:rsidR="00C471CB" w:rsidRDefault="0043276D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12" w:history="1">
        <w:r w:rsidR="00C471CB" w:rsidRPr="009876D1">
          <w:rPr>
            <w:rStyle w:val="Hipercze"/>
            <w:noProof/>
          </w:rPr>
          <w:t>3.5.3.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Procedura Testowa dla Systemu Demonstratora B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_Toc72409412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21</w:t>
        </w:r>
        <w:r w:rsidR="00C471CB">
          <w:rPr>
            <w:noProof/>
            <w:webHidden/>
          </w:rPr>
          <w:fldChar w:fldCharType="end"/>
        </w:r>
      </w:hyperlink>
    </w:p>
    <w:p w14:paraId="35E2CF60" w14:textId="7609DFEF" w:rsidR="00C471CB" w:rsidRDefault="0043276D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13" w:history="1">
        <w:r w:rsidR="00C471CB" w:rsidRPr="009876D1">
          <w:rPr>
            <w:rStyle w:val="Hipercze"/>
            <w:noProof/>
          </w:rPr>
          <w:t xml:space="preserve">3.5.4 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Wynik Oczekiwany Testów Systemu Demonstratora A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_Toc72409413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22</w:t>
        </w:r>
        <w:r w:rsidR="00C471CB">
          <w:rPr>
            <w:noProof/>
            <w:webHidden/>
          </w:rPr>
          <w:fldChar w:fldCharType="end"/>
        </w:r>
      </w:hyperlink>
    </w:p>
    <w:p w14:paraId="593A7170" w14:textId="396CB5A0" w:rsidR="00C471CB" w:rsidRDefault="0043276D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14" w:history="1">
        <w:r w:rsidR="00C471CB" w:rsidRPr="009876D1">
          <w:rPr>
            <w:rStyle w:val="Hipercze"/>
            <w:noProof/>
          </w:rPr>
          <w:t>3.5.5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Zasady sporządzania Raportu z 30 dniowych Testów Systemu Budynku Jednorodzinnego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_Toc72409414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23</w:t>
        </w:r>
        <w:r w:rsidR="00C471CB">
          <w:rPr>
            <w:noProof/>
            <w:webHidden/>
          </w:rPr>
          <w:fldChar w:fldCharType="end"/>
        </w:r>
      </w:hyperlink>
    </w:p>
    <w:p w14:paraId="321EAE2E" w14:textId="542D7140" w:rsidR="00C471CB" w:rsidRDefault="0043276D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15" w:history="1">
        <w:r w:rsidR="00C471CB" w:rsidRPr="009876D1">
          <w:rPr>
            <w:rStyle w:val="Hipercze"/>
            <w:noProof/>
          </w:rPr>
          <w:t>3.5.6.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Wynik Oczekiwany Testów Systemu Demonstratora B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_Toc72409415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24</w:t>
        </w:r>
        <w:r w:rsidR="00C471CB">
          <w:rPr>
            <w:noProof/>
            <w:webHidden/>
          </w:rPr>
          <w:fldChar w:fldCharType="end"/>
        </w:r>
      </w:hyperlink>
    </w:p>
    <w:p w14:paraId="5E0CE20B" w14:textId="7EF1F7C4" w:rsidR="00C471CB" w:rsidRDefault="0043276D" w:rsidP="00B3280C">
      <w:pPr>
        <w:pStyle w:val="Spistreci2"/>
        <w:tabs>
          <w:tab w:val="left" w:pos="110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16" w:history="1">
        <w:r w:rsidR="00C471CB" w:rsidRPr="009876D1">
          <w:rPr>
            <w:rStyle w:val="Hipercze"/>
            <w:noProof/>
          </w:rPr>
          <w:t>3.5.7.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Zasady sporządzania Raportu z 30 dniowych Testów Systemu Budynku Szkoły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_Toc72409416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24</w:t>
        </w:r>
        <w:r w:rsidR="00C471CB">
          <w:rPr>
            <w:noProof/>
            <w:webHidden/>
          </w:rPr>
          <w:fldChar w:fldCharType="end"/>
        </w:r>
      </w:hyperlink>
    </w:p>
    <w:p w14:paraId="2F4896D7" w14:textId="1B69FDA8" w:rsidR="00C471CB" w:rsidRDefault="0043276D" w:rsidP="00B3280C">
      <w:pPr>
        <w:pStyle w:val="Spistreci2"/>
        <w:tabs>
          <w:tab w:val="left" w:pos="880"/>
          <w:tab w:val="right" w:leader="dot" w:pos="9010"/>
        </w:tabs>
        <w:spacing w:line="259" w:lineRule="auto"/>
        <w:rPr>
          <w:rFonts w:eastAsiaTheme="minorEastAsia"/>
          <w:noProof/>
          <w:szCs w:val="22"/>
          <w:lang w:eastAsia="pl-PL" w:bidi="ar-SA"/>
        </w:rPr>
      </w:pPr>
      <w:hyperlink w:anchor="_Toc72409417" w:history="1">
        <w:r w:rsidR="00C471CB" w:rsidRPr="009876D1">
          <w:rPr>
            <w:rStyle w:val="Hipercze"/>
            <w:noProof/>
          </w:rPr>
          <w:t>3.6.</w:t>
        </w:r>
        <w:r w:rsidR="00C471CB">
          <w:rPr>
            <w:rFonts w:eastAsiaTheme="minorEastAsia"/>
            <w:noProof/>
            <w:szCs w:val="22"/>
            <w:lang w:eastAsia="pl-PL" w:bidi="ar-SA"/>
          </w:rPr>
          <w:tab/>
        </w:r>
        <w:r w:rsidR="00C471CB" w:rsidRPr="009876D1">
          <w:rPr>
            <w:rStyle w:val="Hipercze"/>
            <w:noProof/>
          </w:rPr>
          <w:t>Ocena Wyników Prac Etapu II</w:t>
        </w:r>
        <w:r w:rsidR="00C471CB">
          <w:rPr>
            <w:noProof/>
            <w:webHidden/>
          </w:rPr>
          <w:tab/>
        </w:r>
        <w:r w:rsidR="00C471CB">
          <w:rPr>
            <w:noProof/>
            <w:webHidden/>
          </w:rPr>
          <w:fldChar w:fldCharType="begin"/>
        </w:r>
        <w:r w:rsidR="00C471CB">
          <w:rPr>
            <w:noProof/>
            <w:webHidden/>
          </w:rPr>
          <w:instrText xml:space="preserve"> PAGEREF _Toc72409417 \h </w:instrText>
        </w:r>
        <w:r w:rsidR="00C471CB">
          <w:rPr>
            <w:noProof/>
            <w:webHidden/>
          </w:rPr>
        </w:r>
        <w:r w:rsidR="00C471CB">
          <w:rPr>
            <w:noProof/>
            <w:webHidden/>
          </w:rPr>
          <w:fldChar w:fldCharType="separate"/>
        </w:r>
        <w:r w:rsidR="00C471CB">
          <w:rPr>
            <w:noProof/>
            <w:webHidden/>
          </w:rPr>
          <w:t>25</w:t>
        </w:r>
        <w:r w:rsidR="00C471CB">
          <w:rPr>
            <w:noProof/>
            <w:webHidden/>
          </w:rPr>
          <w:fldChar w:fldCharType="end"/>
        </w:r>
      </w:hyperlink>
    </w:p>
    <w:p w14:paraId="0A964B1D" w14:textId="1CD33CE3" w:rsidR="00B64DBA" w:rsidRPr="00AD1C6F" w:rsidRDefault="009A30E6" w:rsidP="00B3280C">
      <w:pPr>
        <w:pStyle w:val="Nagwek1"/>
        <w:spacing w:line="259" w:lineRule="auto"/>
        <w:rPr>
          <w:rFonts w:cstheme="minorBidi"/>
        </w:rPr>
      </w:pPr>
      <w:r w:rsidRPr="7C3446BF">
        <w:rPr>
          <w:color w:val="2B579A"/>
          <w:lang w:eastAsia="pl-PL"/>
        </w:rPr>
        <w:lastRenderedPageBreak/>
        <w:fldChar w:fldCharType="end"/>
      </w:r>
      <w:bookmarkStart w:id="2" w:name="_Toc72409391"/>
      <w:r w:rsidR="00B64DBA" w:rsidRPr="7C3446BF">
        <w:rPr>
          <w:rFonts w:cstheme="minorBidi"/>
        </w:rPr>
        <w:t>Informacje ogólne</w:t>
      </w:r>
      <w:bookmarkEnd w:id="2"/>
    </w:p>
    <w:p w14:paraId="144853CC" w14:textId="6CC59BD3" w:rsidR="005460E0" w:rsidRPr="00AD1C6F" w:rsidRDefault="01DD2870" w:rsidP="00B3280C">
      <w:pPr>
        <w:keepNext/>
        <w:keepLines/>
        <w:spacing w:after="160" w:line="259" w:lineRule="auto"/>
        <w:jc w:val="both"/>
        <w:rPr>
          <w:rFonts w:eastAsia="Calibri"/>
        </w:rPr>
      </w:pPr>
      <w:r w:rsidRPr="7C3446BF">
        <w:rPr>
          <w:rFonts w:eastAsia="Calibri"/>
        </w:rPr>
        <w:t xml:space="preserve">W niniejszym dokumencie Zamawiający określa </w:t>
      </w:r>
      <w:r w:rsidR="00792A8B" w:rsidRPr="7C3446BF">
        <w:rPr>
          <w:rFonts w:eastAsia="Calibri"/>
        </w:rPr>
        <w:t xml:space="preserve">Harmonogram </w:t>
      </w:r>
      <w:r w:rsidR="00C568ED" w:rsidRPr="7C3446BF">
        <w:rPr>
          <w:rFonts w:eastAsia="Calibri"/>
        </w:rPr>
        <w:t>Przedsięwzięcia</w:t>
      </w:r>
      <w:r w:rsidR="00F5556C" w:rsidRPr="7C3446BF">
        <w:rPr>
          <w:rFonts w:eastAsia="Calibri"/>
        </w:rPr>
        <w:t xml:space="preserve">, </w:t>
      </w:r>
      <w:r w:rsidR="00EA0FF2" w:rsidRPr="7C3446BF">
        <w:rPr>
          <w:rFonts w:eastAsia="Calibri"/>
        </w:rPr>
        <w:t>zakres</w:t>
      </w:r>
      <w:r w:rsidR="00F5556C" w:rsidRPr="7C3446BF">
        <w:rPr>
          <w:rFonts w:eastAsia="Calibri"/>
        </w:rPr>
        <w:t xml:space="preserve"> i </w:t>
      </w:r>
      <w:r w:rsidR="00D25B36">
        <w:rPr>
          <w:rFonts w:eastAsia="Calibri"/>
        </w:rPr>
        <w:t>W</w:t>
      </w:r>
      <w:r w:rsidR="00D25B36" w:rsidRPr="7C3446BF">
        <w:rPr>
          <w:rFonts w:eastAsia="Calibri"/>
        </w:rPr>
        <w:t xml:space="preserve">yniki </w:t>
      </w:r>
      <w:r w:rsidR="00D25B36">
        <w:rPr>
          <w:rFonts w:eastAsia="Calibri"/>
        </w:rPr>
        <w:t>P</w:t>
      </w:r>
      <w:r w:rsidR="00D25B36" w:rsidRPr="7C3446BF">
        <w:rPr>
          <w:rFonts w:eastAsia="Calibri"/>
        </w:rPr>
        <w:t xml:space="preserve">rac </w:t>
      </w:r>
      <w:r w:rsidR="00D25B36">
        <w:rPr>
          <w:rFonts w:eastAsia="Calibri"/>
        </w:rPr>
        <w:t xml:space="preserve">Etapu </w:t>
      </w:r>
      <w:r w:rsidR="001E1111" w:rsidRPr="7C3446BF">
        <w:rPr>
          <w:rFonts w:eastAsia="Calibri"/>
        </w:rPr>
        <w:t>prowadzonych</w:t>
      </w:r>
      <w:r w:rsidR="00F5556C" w:rsidRPr="7C3446BF">
        <w:rPr>
          <w:rFonts w:eastAsia="Calibri"/>
        </w:rPr>
        <w:t xml:space="preserve"> w Etapach I </w:t>
      </w:r>
      <w:proofErr w:type="spellStart"/>
      <w:r w:rsidR="00F5556C" w:rsidRPr="7C3446BF">
        <w:rPr>
          <w:rFonts w:eastAsia="Calibri"/>
        </w:rPr>
        <w:t>i</w:t>
      </w:r>
      <w:proofErr w:type="spellEnd"/>
      <w:r w:rsidR="00F5556C" w:rsidRPr="7C3446BF">
        <w:rPr>
          <w:rFonts w:eastAsia="Calibri"/>
        </w:rPr>
        <w:t xml:space="preserve"> II oraz zakres Testów</w:t>
      </w:r>
      <w:r w:rsidR="00C568ED" w:rsidRPr="7C3446BF">
        <w:rPr>
          <w:rFonts w:eastAsia="Calibri"/>
        </w:rPr>
        <w:t>.</w:t>
      </w:r>
    </w:p>
    <w:p w14:paraId="7AA82EDA" w14:textId="7CE27BB7" w:rsidR="00CD1F88" w:rsidRPr="00AD1C6F" w:rsidRDefault="00CD1F88" w:rsidP="00B3280C">
      <w:pPr>
        <w:spacing w:after="16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lang w:eastAsia="pl-PL"/>
        </w:rPr>
        <w:t>Przedmiotem przedsięwzięcia „</w:t>
      </w:r>
      <w:r w:rsidR="001D48A3" w:rsidRPr="7C3446BF">
        <w:rPr>
          <w:rFonts w:eastAsia="Calibri"/>
          <w:lang w:eastAsia="pl-PL"/>
        </w:rPr>
        <w:t>Technologie domowej retencji</w:t>
      </w:r>
      <w:r w:rsidRPr="7C3446BF">
        <w:rPr>
          <w:rFonts w:eastAsia="Calibri"/>
          <w:lang w:eastAsia="pl-PL"/>
        </w:rPr>
        <w:t xml:space="preserve">” (dalej nazywanego „Przedsięwzięciem”) </w:t>
      </w:r>
      <w:r w:rsidR="00125029" w:rsidRPr="7C3446BF">
        <w:rPr>
          <w:rFonts w:eastAsia="Calibri"/>
          <w:lang w:eastAsia="pl-PL"/>
        </w:rPr>
        <w:t xml:space="preserve">jest </w:t>
      </w:r>
      <w:r w:rsidR="002E1781" w:rsidRPr="7C3446BF">
        <w:rPr>
          <w:rFonts w:eastAsia="Calibri"/>
          <w:lang w:eastAsia="pl-PL"/>
        </w:rPr>
        <w:t>opracowanie</w:t>
      </w:r>
      <w:r w:rsidR="00EA0FF2" w:rsidRPr="7C3446BF">
        <w:rPr>
          <w:rFonts w:eastAsia="Calibri"/>
          <w:lang w:eastAsia="pl-PL"/>
        </w:rPr>
        <w:t>, w drodze prac badawczo-rozwojowych,</w:t>
      </w:r>
      <w:r w:rsidR="002E1781" w:rsidRPr="7C3446BF">
        <w:rPr>
          <w:rFonts w:eastAsia="Calibri"/>
          <w:lang w:eastAsia="pl-PL"/>
        </w:rPr>
        <w:t xml:space="preserve"> </w:t>
      </w:r>
      <w:r w:rsidR="00EA0FF2" w:rsidRPr="7C3446BF">
        <w:rPr>
          <w:rFonts w:eastAsia="Calibri"/>
          <w:lang w:eastAsia="pl-PL"/>
        </w:rPr>
        <w:t xml:space="preserve">innowacyjnego </w:t>
      </w:r>
      <w:r w:rsidR="00B166EE" w:rsidRPr="7C3446BF">
        <w:rPr>
          <w:rFonts w:eastAsia="Calibri"/>
          <w:lang w:eastAsia="pl-PL"/>
        </w:rPr>
        <w:t>S</w:t>
      </w:r>
      <w:r w:rsidR="00D262D0" w:rsidRPr="7C3446BF">
        <w:rPr>
          <w:rFonts w:eastAsia="Calibri"/>
          <w:lang w:eastAsia="pl-PL"/>
        </w:rPr>
        <w:t xml:space="preserve">ystemu </w:t>
      </w:r>
      <w:r w:rsidR="00701F87" w:rsidRPr="7C3446BF">
        <w:rPr>
          <w:rFonts w:eastAsia="Calibri"/>
          <w:lang w:eastAsia="pl-PL"/>
        </w:rPr>
        <w:t xml:space="preserve">do </w:t>
      </w:r>
      <w:r w:rsidR="001D48A3" w:rsidRPr="7C3446BF">
        <w:rPr>
          <w:rFonts w:eastAsia="Calibri"/>
          <w:lang w:eastAsia="pl-PL"/>
        </w:rPr>
        <w:t>retencjonowania</w:t>
      </w:r>
      <w:r w:rsidR="00F5556C" w:rsidRPr="7C3446BF">
        <w:rPr>
          <w:rFonts w:eastAsia="Calibri"/>
          <w:lang w:eastAsia="pl-PL"/>
        </w:rPr>
        <w:t xml:space="preserve"> </w:t>
      </w:r>
      <w:r w:rsidR="00273925" w:rsidRPr="7C3446BF">
        <w:rPr>
          <w:rFonts w:eastAsia="Calibri"/>
          <w:lang w:eastAsia="pl-PL"/>
        </w:rPr>
        <w:t>i oczyszczania</w:t>
      </w:r>
      <w:r w:rsidR="00EA0FF2" w:rsidRPr="7C3446BF">
        <w:rPr>
          <w:rFonts w:eastAsia="Calibri"/>
          <w:lang w:eastAsia="pl-PL"/>
        </w:rPr>
        <w:t xml:space="preserve"> </w:t>
      </w:r>
      <w:r w:rsidR="001D48A3" w:rsidRPr="7C3446BF">
        <w:rPr>
          <w:rFonts w:eastAsia="Calibri"/>
          <w:lang w:eastAsia="pl-PL"/>
        </w:rPr>
        <w:t>wody</w:t>
      </w:r>
      <w:r w:rsidR="002E1781" w:rsidRPr="7C3446BF">
        <w:rPr>
          <w:rFonts w:eastAsia="Calibri"/>
          <w:lang w:eastAsia="pl-PL"/>
        </w:rPr>
        <w:t xml:space="preserve"> </w:t>
      </w:r>
      <w:r w:rsidR="00F5556C" w:rsidRPr="7C3446BF">
        <w:rPr>
          <w:rFonts w:eastAsia="Calibri"/>
          <w:lang w:eastAsia="pl-PL"/>
        </w:rPr>
        <w:t xml:space="preserve">deszczowej </w:t>
      </w:r>
      <w:r w:rsidR="00273925" w:rsidRPr="7C3446BF">
        <w:rPr>
          <w:rFonts w:eastAsia="Calibri"/>
          <w:lang w:eastAsia="pl-PL"/>
        </w:rPr>
        <w:t xml:space="preserve">na potrzeby </w:t>
      </w:r>
      <w:r w:rsidR="00556190" w:rsidRPr="7C3446BF">
        <w:rPr>
          <w:rFonts w:eastAsia="Calibri"/>
          <w:lang w:eastAsia="pl-PL"/>
        </w:rPr>
        <w:t>Budynku Jednorodzinnego</w:t>
      </w:r>
      <w:r w:rsidR="00701F87" w:rsidRPr="7C3446BF">
        <w:rPr>
          <w:rFonts w:eastAsia="Calibri"/>
          <w:lang w:eastAsia="pl-PL"/>
        </w:rPr>
        <w:t xml:space="preserve"> oraz</w:t>
      </w:r>
      <w:r w:rsidR="00556190" w:rsidRPr="7C3446BF">
        <w:rPr>
          <w:rFonts w:eastAsia="Calibri"/>
          <w:lang w:eastAsia="pl-PL"/>
        </w:rPr>
        <w:t xml:space="preserve"> Budynku</w:t>
      </w:r>
      <w:r w:rsidR="00701F87" w:rsidRPr="7C3446BF">
        <w:rPr>
          <w:rFonts w:eastAsia="Calibri"/>
          <w:lang w:eastAsia="pl-PL"/>
        </w:rPr>
        <w:t xml:space="preserve"> </w:t>
      </w:r>
      <w:r w:rsidR="00EA0FF2" w:rsidRPr="7C3446BF">
        <w:rPr>
          <w:rFonts w:eastAsia="Calibri"/>
          <w:lang w:eastAsia="pl-PL"/>
        </w:rPr>
        <w:t>S</w:t>
      </w:r>
      <w:r w:rsidR="00D262D0" w:rsidRPr="7C3446BF">
        <w:rPr>
          <w:rFonts w:eastAsia="Calibri"/>
          <w:lang w:eastAsia="pl-PL"/>
        </w:rPr>
        <w:t>zkoł</w:t>
      </w:r>
      <w:r w:rsidR="00EA0FF2" w:rsidRPr="7C3446BF">
        <w:rPr>
          <w:rFonts w:eastAsia="Calibri"/>
          <w:lang w:eastAsia="pl-PL"/>
        </w:rPr>
        <w:t>y</w:t>
      </w:r>
      <w:r w:rsidR="00B166EE" w:rsidRPr="7C3446BF">
        <w:rPr>
          <w:rFonts w:eastAsia="Calibri"/>
          <w:lang w:eastAsia="pl-PL"/>
        </w:rPr>
        <w:t>.</w:t>
      </w:r>
      <w:r w:rsidR="002A6A91" w:rsidRPr="7C3446BF">
        <w:rPr>
          <w:rFonts w:eastAsia="Calibri"/>
          <w:lang w:eastAsia="pl-PL"/>
        </w:rPr>
        <w:t xml:space="preserve"> </w:t>
      </w:r>
      <w:r w:rsidR="00273925" w:rsidRPr="7C3446BF">
        <w:rPr>
          <w:rFonts w:eastAsia="Calibri"/>
          <w:lang w:eastAsia="pl-PL"/>
        </w:rPr>
        <w:t xml:space="preserve">Opracowany System musi </w:t>
      </w:r>
      <w:r w:rsidR="00B166EE" w:rsidRPr="7C3446BF">
        <w:rPr>
          <w:rFonts w:eastAsia="Calibri"/>
          <w:lang w:eastAsia="pl-PL"/>
        </w:rPr>
        <w:t xml:space="preserve">spełniać założenia wskazane </w:t>
      </w:r>
      <w:r>
        <w:br/>
      </w:r>
      <w:r w:rsidR="00B166EE" w:rsidRPr="7C3446BF">
        <w:rPr>
          <w:rFonts w:eastAsia="Calibri"/>
          <w:lang w:eastAsia="pl-PL"/>
        </w:rPr>
        <w:t>w</w:t>
      </w:r>
      <w:r w:rsidR="00D25B36">
        <w:rPr>
          <w:rFonts w:eastAsia="Calibri"/>
          <w:lang w:eastAsia="pl-PL"/>
        </w:rPr>
        <w:t xml:space="preserve"> </w:t>
      </w:r>
      <w:r w:rsidR="00792A8B" w:rsidRPr="7C3446BF">
        <w:rPr>
          <w:rFonts w:eastAsia="Calibri"/>
          <w:lang w:eastAsia="pl-PL"/>
        </w:rPr>
        <w:t>Załącznik</w:t>
      </w:r>
      <w:r w:rsidR="00B166EE" w:rsidRPr="7C3446BF">
        <w:rPr>
          <w:rFonts w:eastAsia="Calibri"/>
          <w:lang w:eastAsia="pl-PL"/>
        </w:rPr>
        <w:t>u</w:t>
      </w:r>
      <w:r w:rsidR="002A6A91" w:rsidRPr="7C3446BF">
        <w:rPr>
          <w:rFonts w:eastAsia="Calibri"/>
          <w:lang w:eastAsia="pl-PL"/>
        </w:rPr>
        <w:t xml:space="preserve"> </w:t>
      </w:r>
      <w:r w:rsidR="000C795A" w:rsidRPr="7C3446BF">
        <w:rPr>
          <w:rFonts w:eastAsia="Calibri"/>
          <w:lang w:eastAsia="pl-PL"/>
        </w:rPr>
        <w:t xml:space="preserve">nr </w:t>
      </w:r>
      <w:r w:rsidR="002A6A91" w:rsidRPr="7C3446BF">
        <w:rPr>
          <w:rFonts w:eastAsia="Calibri"/>
          <w:lang w:eastAsia="pl-PL"/>
        </w:rPr>
        <w:t xml:space="preserve">1 do </w:t>
      </w:r>
      <w:r w:rsidR="002A6A91" w:rsidRPr="7C3446BF">
        <w:rPr>
          <w:rFonts w:eastAsia="Calibri"/>
          <w:color w:val="000000" w:themeColor="text1"/>
          <w:lang w:eastAsia="pl-PL"/>
        </w:rPr>
        <w:t>Regulaminu</w:t>
      </w:r>
      <w:r w:rsidR="00576BC9" w:rsidRPr="7C3446BF">
        <w:rPr>
          <w:color w:val="000000" w:themeColor="text1"/>
        </w:rPr>
        <w:t xml:space="preserve"> </w:t>
      </w:r>
      <w:r w:rsidR="000C795A" w:rsidRPr="7C3446BF">
        <w:rPr>
          <w:color w:val="000000" w:themeColor="text1"/>
        </w:rPr>
        <w:t xml:space="preserve">- </w:t>
      </w:r>
      <w:r w:rsidR="00576BC9" w:rsidRPr="7C3446BF">
        <w:rPr>
          <w:color w:val="000000" w:themeColor="text1"/>
        </w:rPr>
        <w:t xml:space="preserve">Wymagania </w:t>
      </w:r>
      <w:r w:rsidR="00792A8B" w:rsidRPr="7C3446BF">
        <w:rPr>
          <w:color w:val="000000" w:themeColor="text1"/>
        </w:rPr>
        <w:t>Obligatoryjn</w:t>
      </w:r>
      <w:r w:rsidR="00576BC9" w:rsidRPr="7C3446BF">
        <w:rPr>
          <w:color w:val="000000" w:themeColor="text1"/>
        </w:rPr>
        <w:t>e</w:t>
      </w:r>
      <w:r w:rsidR="000C795A" w:rsidRPr="7C3446BF">
        <w:rPr>
          <w:color w:val="000000" w:themeColor="text1"/>
        </w:rPr>
        <w:t>,</w:t>
      </w:r>
      <w:r w:rsidR="000F5A76" w:rsidRPr="7C3446BF">
        <w:rPr>
          <w:color w:val="000000" w:themeColor="text1"/>
        </w:rPr>
        <w:t xml:space="preserve"> </w:t>
      </w:r>
      <w:r w:rsidR="00792A8B" w:rsidRPr="7C3446BF">
        <w:rPr>
          <w:color w:val="000000" w:themeColor="text1"/>
        </w:rPr>
        <w:t>Konkursow</w:t>
      </w:r>
      <w:r w:rsidR="00576BC9" w:rsidRPr="7C3446BF">
        <w:rPr>
          <w:color w:val="000000" w:themeColor="text1"/>
        </w:rPr>
        <w:t>e</w:t>
      </w:r>
      <w:r w:rsidR="000C795A" w:rsidRPr="7C3446BF">
        <w:rPr>
          <w:color w:val="000000" w:themeColor="text1"/>
        </w:rPr>
        <w:t xml:space="preserve"> i Jakościowe</w:t>
      </w:r>
      <w:r w:rsidRPr="7C3446BF">
        <w:rPr>
          <w:rFonts w:eastAsia="Calibri"/>
          <w:color w:val="000000" w:themeColor="text1"/>
          <w:lang w:eastAsia="pl-PL"/>
        </w:rPr>
        <w:t xml:space="preserve">. </w:t>
      </w:r>
      <w:bookmarkStart w:id="3" w:name="_Hlk53926628"/>
      <w:bookmarkEnd w:id="3"/>
    </w:p>
    <w:p w14:paraId="648B4B1D" w14:textId="0829EDCA" w:rsidR="00CD1F88" w:rsidRPr="00AD1C6F" w:rsidRDefault="00792A8B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Prac</w:t>
      </w:r>
      <w:r w:rsidR="001E1111" w:rsidRPr="7C3446BF">
        <w:rPr>
          <w:rFonts w:eastAsia="Calibri"/>
          <w:lang w:eastAsia="pl-PL"/>
        </w:rPr>
        <w:t xml:space="preserve">e badawczo-rozwojowe realizowane są w dwóch Etapach i </w:t>
      </w:r>
      <w:r w:rsidR="00B678C1" w:rsidRPr="7C3446BF">
        <w:rPr>
          <w:rFonts w:eastAsia="Calibri"/>
          <w:lang w:eastAsia="pl-PL"/>
        </w:rPr>
        <w:t>rozpoczy</w:t>
      </w:r>
      <w:r w:rsidR="00396103" w:rsidRPr="7C3446BF">
        <w:rPr>
          <w:rFonts w:eastAsia="Calibri"/>
          <w:lang w:eastAsia="pl-PL"/>
        </w:rPr>
        <w:t>na</w:t>
      </w:r>
      <w:r w:rsidR="001E1111" w:rsidRPr="7C3446BF">
        <w:rPr>
          <w:rFonts w:eastAsia="Calibri"/>
          <w:lang w:eastAsia="pl-PL"/>
        </w:rPr>
        <w:t>ją</w:t>
      </w:r>
      <w:r w:rsidR="00396103" w:rsidRPr="7C3446BF">
        <w:rPr>
          <w:rFonts w:eastAsia="Calibri"/>
          <w:lang w:eastAsia="pl-PL"/>
        </w:rPr>
        <w:t xml:space="preserve"> się wraz z podpisaniem Um</w:t>
      </w:r>
      <w:r w:rsidR="00CD1F88" w:rsidRPr="7C3446BF">
        <w:rPr>
          <w:rFonts w:eastAsia="Calibri"/>
          <w:lang w:eastAsia="pl-PL"/>
        </w:rPr>
        <w:t>ó</w:t>
      </w:r>
      <w:r w:rsidR="00396103" w:rsidRPr="7C3446BF">
        <w:rPr>
          <w:rFonts w:eastAsia="Calibri"/>
          <w:lang w:eastAsia="pl-PL"/>
        </w:rPr>
        <w:t xml:space="preserve">w </w:t>
      </w:r>
      <w:r w:rsidR="001C5ECB" w:rsidRPr="7C3446BF">
        <w:rPr>
          <w:rFonts w:eastAsia="Calibri"/>
          <w:lang w:eastAsia="pl-PL"/>
        </w:rPr>
        <w:t xml:space="preserve">pomiędzy </w:t>
      </w:r>
      <w:r w:rsidR="00D25B36">
        <w:rPr>
          <w:rFonts w:eastAsia="Calibri"/>
          <w:lang w:eastAsia="pl-PL"/>
        </w:rPr>
        <w:t>Uczestnikami Przedsięwzięcia</w:t>
      </w:r>
      <w:r w:rsidR="00D25B36" w:rsidRPr="7C3446BF">
        <w:rPr>
          <w:rFonts w:eastAsia="Calibri"/>
          <w:lang w:eastAsia="pl-PL"/>
        </w:rPr>
        <w:t xml:space="preserve"> </w:t>
      </w:r>
      <w:r w:rsidR="00B678C1" w:rsidRPr="7C3446BF">
        <w:rPr>
          <w:rFonts w:eastAsia="Calibri"/>
          <w:lang w:eastAsia="pl-PL"/>
        </w:rPr>
        <w:t>wybrany</w:t>
      </w:r>
      <w:r w:rsidR="001C5ECB" w:rsidRPr="7C3446BF">
        <w:rPr>
          <w:rFonts w:eastAsia="Calibri"/>
          <w:lang w:eastAsia="pl-PL"/>
        </w:rPr>
        <w:t>mi</w:t>
      </w:r>
      <w:r w:rsidR="00B678C1" w:rsidRPr="7C3446BF">
        <w:rPr>
          <w:rFonts w:eastAsia="Calibri"/>
          <w:lang w:eastAsia="pl-PL"/>
        </w:rPr>
        <w:t xml:space="preserve"> w ramach przeprowadzonego </w:t>
      </w:r>
      <w:r w:rsidR="00D25B36">
        <w:rPr>
          <w:rFonts w:eastAsia="Calibri"/>
          <w:lang w:eastAsia="pl-PL"/>
        </w:rPr>
        <w:t>Postępowania</w:t>
      </w:r>
      <w:r w:rsidR="00EA0FF2" w:rsidRPr="7C3446BF">
        <w:rPr>
          <w:rFonts w:eastAsia="Calibri"/>
          <w:lang w:eastAsia="pl-PL"/>
        </w:rPr>
        <w:t>,</w:t>
      </w:r>
      <w:r w:rsidR="001C5ECB" w:rsidRPr="7C3446BF">
        <w:rPr>
          <w:rFonts w:eastAsia="Calibri"/>
          <w:lang w:eastAsia="pl-PL"/>
        </w:rPr>
        <w:t xml:space="preserve"> a Zamawiającym. </w:t>
      </w:r>
    </w:p>
    <w:p w14:paraId="5715AA81" w14:textId="18FEF46A" w:rsidR="0063258D" w:rsidRPr="00AD1C6F" w:rsidRDefault="005460E0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Czas </w:t>
      </w:r>
      <w:r w:rsidR="00E44154" w:rsidRPr="7C3446BF">
        <w:rPr>
          <w:rFonts w:eastAsia="Calibri"/>
          <w:lang w:eastAsia="pl-PL"/>
        </w:rPr>
        <w:t xml:space="preserve">trwania poszczególnych </w:t>
      </w:r>
      <w:r w:rsidR="004E3FD5" w:rsidRPr="7C3446BF">
        <w:t>Etapów</w:t>
      </w:r>
      <w:r w:rsidR="004E3FD5" w:rsidRPr="7C3446BF">
        <w:rPr>
          <w:rFonts w:eastAsia="Calibri"/>
          <w:lang w:eastAsia="pl-PL"/>
        </w:rPr>
        <w:t xml:space="preserve"> </w:t>
      </w:r>
      <w:r w:rsidR="00E44154" w:rsidRPr="7C3446BF">
        <w:rPr>
          <w:rFonts w:eastAsia="Calibri"/>
          <w:lang w:eastAsia="pl-PL"/>
        </w:rPr>
        <w:t>Przedsięwzięcia</w:t>
      </w:r>
      <w:r w:rsidRPr="7C3446BF">
        <w:rPr>
          <w:rFonts w:eastAsia="Calibri"/>
          <w:lang w:eastAsia="pl-PL"/>
        </w:rPr>
        <w:t xml:space="preserve"> przedstawiono w tabeli poniżej</w:t>
      </w:r>
      <w:r w:rsidR="00E4504E" w:rsidRPr="7C3446BF">
        <w:rPr>
          <w:rFonts w:eastAsia="Calibri"/>
          <w:lang w:eastAsia="pl-PL"/>
        </w:rPr>
        <w:t>.</w:t>
      </w:r>
    </w:p>
    <w:p w14:paraId="21DC0EE1" w14:textId="37BE7E8C" w:rsidR="00DC26C3" w:rsidRPr="00AD1C6F" w:rsidRDefault="00582D12" w:rsidP="00B3280C">
      <w:pPr>
        <w:pStyle w:val="Legenda"/>
        <w:keepNext/>
        <w:spacing w:line="259" w:lineRule="auto"/>
        <w:jc w:val="both"/>
        <w:rPr>
          <w:b/>
          <w:bCs/>
          <w:i w:val="0"/>
          <w:iCs w:val="0"/>
          <w:sz w:val="22"/>
          <w:szCs w:val="22"/>
        </w:rPr>
      </w:pPr>
      <w:bookmarkStart w:id="4" w:name="_Ref71549041"/>
      <w:r w:rsidRPr="7C3446BF">
        <w:rPr>
          <w:b/>
          <w:bCs/>
          <w:i w:val="0"/>
          <w:iCs w:val="0"/>
          <w:sz w:val="22"/>
          <w:szCs w:val="22"/>
        </w:rPr>
        <w:t xml:space="preserve">Tabela </w:t>
      </w:r>
      <w:r w:rsidRPr="7C3446BF">
        <w:rPr>
          <w:b/>
          <w:bCs/>
          <w:i w:val="0"/>
          <w:iCs w:val="0"/>
          <w:color w:val="2B579A"/>
          <w:sz w:val="22"/>
          <w:szCs w:val="22"/>
        </w:rPr>
        <w:fldChar w:fldCharType="begin"/>
      </w:r>
      <w:r w:rsidRPr="7C3446BF">
        <w:rPr>
          <w:b/>
          <w:bCs/>
          <w:i w:val="0"/>
          <w:iCs w:val="0"/>
          <w:sz w:val="22"/>
          <w:szCs w:val="22"/>
        </w:rPr>
        <w:instrText xml:space="preserve"> SEQ Tabela \* ARABIC </w:instrText>
      </w:r>
      <w:r w:rsidRPr="7C3446BF">
        <w:rPr>
          <w:b/>
          <w:bCs/>
          <w:i w:val="0"/>
          <w:iCs w:val="0"/>
          <w:color w:val="2B579A"/>
          <w:sz w:val="22"/>
          <w:szCs w:val="22"/>
        </w:rPr>
        <w:fldChar w:fldCharType="separate"/>
      </w:r>
      <w:r w:rsidR="00D75F04" w:rsidRPr="7C3446BF">
        <w:rPr>
          <w:b/>
          <w:bCs/>
          <w:i w:val="0"/>
          <w:iCs w:val="0"/>
          <w:noProof/>
          <w:sz w:val="22"/>
          <w:szCs w:val="22"/>
        </w:rPr>
        <w:t>1</w:t>
      </w:r>
      <w:r w:rsidRPr="7C3446BF">
        <w:rPr>
          <w:b/>
          <w:bCs/>
          <w:i w:val="0"/>
          <w:iCs w:val="0"/>
          <w:color w:val="2B579A"/>
          <w:sz w:val="22"/>
          <w:szCs w:val="22"/>
        </w:rPr>
        <w:fldChar w:fldCharType="end"/>
      </w:r>
      <w:r w:rsidRPr="7C3446BF">
        <w:rPr>
          <w:b/>
          <w:bCs/>
          <w:i w:val="0"/>
          <w:iCs w:val="0"/>
          <w:sz w:val="22"/>
          <w:szCs w:val="22"/>
        </w:rPr>
        <w:t xml:space="preserve">. </w:t>
      </w:r>
      <w:r w:rsidR="004E0B57" w:rsidRPr="7C3446BF">
        <w:rPr>
          <w:b/>
          <w:bCs/>
          <w:i w:val="0"/>
          <w:iCs w:val="0"/>
          <w:sz w:val="22"/>
          <w:szCs w:val="22"/>
        </w:rPr>
        <w:t>H</w:t>
      </w:r>
      <w:r w:rsidRPr="7C3446BF">
        <w:rPr>
          <w:b/>
          <w:bCs/>
          <w:i w:val="0"/>
          <w:iCs w:val="0"/>
          <w:sz w:val="22"/>
          <w:szCs w:val="22"/>
        </w:rPr>
        <w:t>armonogram Przedsięwzięcia</w:t>
      </w:r>
      <w:bookmarkEnd w:id="4"/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9"/>
        <w:gridCol w:w="3591"/>
        <w:gridCol w:w="4252"/>
        <w:gridCol w:w="851"/>
      </w:tblGrid>
      <w:tr w:rsidR="007C25D6" w:rsidRPr="00AD1C6F" w14:paraId="35D6E5A3" w14:textId="77777777" w:rsidTr="4A83F3FE">
        <w:trPr>
          <w:trHeight w:val="979"/>
          <w:tblHeader/>
        </w:trPr>
        <w:tc>
          <w:tcPr>
            <w:tcW w:w="799" w:type="dxa"/>
            <w:shd w:val="clear" w:color="auto" w:fill="A8D08D" w:themeFill="accent6" w:themeFillTint="99"/>
            <w:vAlign w:val="center"/>
            <w:hideMark/>
          </w:tcPr>
          <w:p w14:paraId="20486E72" w14:textId="00603BAC" w:rsidR="006E527C" w:rsidRPr="00AD1C6F" w:rsidRDefault="00D25B36" w:rsidP="00B3280C">
            <w:pPr>
              <w:spacing w:line="259" w:lineRule="auto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591" w:type="dxa"/>
            <w:shd w:val="clear" w:color="auto" w:fill="A8D08D" w:themeFill="accent6" w:themeFillTint="99"/>
            <w:vAlign w:val="center"/>
            <w:hideMark/>
          </w:tcPr>
          <w:p w14:paraId="15C1E016" w14:textId="77777777" w:rsidR="006E527C" w:rsidRPr="00AD1C6F" w:rsidRDefault="006E527C" w:rsidP="00B3280C">
            <w:pPr>
              <w:spacing w:line="259" w:lineRule="auto"/>
              <w:jc w:val="center"/>
              <w:textAlignment w:val="baseline"/>
              <w:rPr>
                <w:sz w:val="20"/>
                <w:szCs w:val="20"/>
              </w:rPr>
            </w:pPr>
            <w:r w:rsidRPr="7C3446BF">
              <w:rPr>
                <w:b/>
                <w:bCs/>
                <w:color w:val="000000" w:themeColor="text1"/>
                <w:sz w:val="20"/>
                <w:szCs w:val="20"/>
              </w:rPr>
              <w:t>Opis Etapu</w:t>
            </w:r>
            <w:r w:rsidRPr="7C3446BF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252" w:type="dxa"/>
            <w:shd w:val="clear" w:color="auto" w:fill="A8D08D" w:themeFill="accent6" w:themeFillTint="99"/>
            <w:vAlign w:val="center"/>
            <w:hideMark/>
          </w:tcPr>
          <w:p w14:paraId="49BE6935" w14:textId="3F83330A" w:rsidR="00B95C53" w:rsidRPr="00AD1C6F" w:rsidRDefault="006E527C" w:rsidP="00B3280C">
            <w:pPr>
              <w:spacing w:line="259" w:lineRule="auto"/>
              <w:jc w:val="center"/>
              <w:textAlignment w:val="baseline"/>
              <w:rPr>
                <w:sz w:val="20"/>
                <w:szCs w:val="20"/>
              </w:rPr>
            </w:pPr>
            <w:r w:rsidRPr="7C3446BF">
              <w:rPr>
                <w:b/>
                <w:bCs/>
                <w:color w:val="000000" w:themeColor="text1"/>
                <w:sz w:val="20"/>
                <w:szCs w:val="20"/>
              </w:rPr>
              <w:t>Czas trwania</w:t>
            </w:r>
            <w:r w:rsidR="00B95C53" w:rsidRPr="7C3446BF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7C3446BF">
              <w:rPr>
                <w:b/>
                <w:bCs/>
                <w:color w:val="000000" w:themeColor="text1"/>
                <w:sz w:val="20"/>
                <w:szCs w:val="20"/>
              </w:rPr>
              <w:t>[</w:t>
            </w:r>
            <w:r w:rsidR="007C25D6" w:rsidRPr="7C3446BF">
              <w:rPr>
                <w:b/>
                <w:bCs/>
                <w:color w:val="000000" w:themeColor="text1"/>
                <w:sz w:val="20"/>
                <w:szCs w:val="20"/>
              </w:rPr>
              <w:t>m-c</w:t>
            </w:r>
            <w:r w:rsidRPr="7C3446BF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  <w:r w:rsidR="00B95C53" w:rsidRPr="7C3446BF">
              <w:rPr>
                <w:b/>
                <w:bCs/>
                <w:color w:val="000000" w:themeColor="text1"/>
                <w:sz w:val="20"/>
                <w:szCs w:val="20"/>
              </w:rPr>
              <w:t xml:space="preserve"> / termin</w:t>
            </w:r>
            <w:r w:rsidR="001E1111" w:rsidRPr="7C3446BF">
              <w:rPr>
                <w:b/>
                <w:bCs/>
                <w:color w:val="000000" w:themeColor="text1"/>
                <w:sz w:val="20"/>
                <w:szCs w:val="20"/>
              </w:rPr>
              <w:t xml:space="preserve"> zakończenia</w:t>
            </w:r>
            <w:r w:rsidR="007C25D6" w:rsidRPr="7C3446BF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8D08D" w:themeFill="accent6" w:themeFillTint="99"/>
            <w:vAlign w:val="center"/>
            <w:hideMark/>
          </w:tcPr>
          <w:p w14:paraId="7E23934D" w14:textId="6BC8101A" w:rsidR="006E527C" w:rsidRPr="00AD1C6F" w:rsidRDefault="006E527C" w:rsidP="00B3280C">
            <w:pPr>
              <w:spacing w:line="259" w:lineRule="auto"/>
              <w:jc w:val="center"/>
              <w:textAlignment w:val="baseline"/>
              <w:rPr>
                <w:sz w:val="20"/>
                <w:szCs w:val="20"/>
              </w:rPr>
            </w:pPr>
            <w:r w:rsidRPr="7C3446BF">
              <w:rPr>
                <w:b/>
                <w:bCs/>
                <w:color w:val="000000" w:themeColor="text1"/>
                <w:sz w:val="20"/>
                <w:szCs w:val="20"/>
              </w:rPr>
              <w:t xml:space="preserve">Liczba </w:t>
            </w:r>
            <w:r w:rsidR="00D25B36">
              <w:rPr>
                <w:b/>
                <w:bCs/>
                <w:color w:val="000000" w:themeColor="text1"/>
                <w:sz w:val="20"/>
                <w:szCs w:val="20"/>
              </w:rPr>
              <w:t xml:space="preserve">Uczestników </w:t>
            </w:r>
            <w:r w:rsidR="00C471CB">
              <w:rPr>
                <w:b/>
                <w:bCs/>
                <w:color w:val="000000" w:themeColor="text1"/>
                <w:sz w:val="20"/>
                <w:szCs w:val="20"/>
              </w:rPr>
              <w:t>Przedsięwzięcia</w:t>
            </w:r>
          </w:p>
        </w:tc>
      </w:tr>
      <w:tr w:rsidR="007C25D6" w:rsidRPr="00AD1C6F" w14:paraId="65AB8D01" w14:textId="77777777" w:rsidTr="4A83F3FE">
        <w:trPr>
          <w:trHeight w:val="316"/>
        </w:trPr>
        <w:tc>
          <w:tcPr>
            <w:tcW w:w="799" w:type="dxa"/>
            <w:vMerge w:val="restart"/>
            <w:shd w:val="clear" w:color="auto" w:fill="auto"/>
            <w:vAlign w:val="center"/>
          </w:tcPr>
          <w:p w14:paraId="2E6E14CC" w14:textId="2D37B1E5" w:rsidR="00E3519E" w:rsidRPr="00AD1C6F" w:rsidRDefault="00E3519E" w:rsidP="00B3280C">
            <w:pPr>
              <w:spacing w:after="240" w:line="259" w:lineRule="auto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</w:rPr>
            </w:pPr>
            <w:r w:rsidRPr="7C3446BF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Nabór Wykonawców</w:t>
            </w:r>
            <w:r w:rsidRPr="7C3446BF">
              <w:rPr>
                <w:rStyle w:val="eop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591" w:type="dxa"/>
            <w:shd w:val="clear" w:color="auto" w:fill="auto"/>
            <w:vAlign w:val="center"/>
          </w:tcPr>
          <w:p w14:paraId="50209BDE" w14:textId="639E9276" w:rsidR="00E3519E" w:rsidRPr="00AD1C6F" w:rsidRDefault="00E3519E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>Ogłoszenie Postępowania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E08719D" w14:textId="19B76A43" w:rsidR="00E3519E" w:rsidRPr="00AD1C6F" w:rsidRDefault="007F7B60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21</w:t>
            </w:r>
            <w:r w:rsidR="007A6C87" w:rsidRPr="7C3446BF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C1F78" w:rsidRPr="7C3446BF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 xml:space="preserve">maja </w:t>
            </w:r>
            <w:r w:rsidR="0008167F" w:rsidRPr="7C3446BF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4FB3EF7" w14:textId="16DE7FF8" w:rsidR="00E3519E" w:rsidRPr="00AD1C6F" w:rsidRDefault="00E3519E" w:rsidP="00B3280C">
            <w:pPr>
              <w:spacing w:after="240" w:line="259" w:lineRule="auto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>-</w:t>
            </w:r>
            <w:r w:rsidRPr="7C3446BF">
              <w:rPr>
                <w:rStyle w:val="eop"/>
                <w:color w:val="000000" w:themeColor="text1"/>
                <w:sz w:val="20"/>
                <w:szCs w:val="20"/>
              </w:rPr>
              <w:t> </w:t>
            </w:r>
          </w:p>
        </w:tc>
      </w:tr>
      <w:tr w:rsidR="007C25D6" w:rsidRPr="00AD1C6F" w14:paraId="553CB5F4" w14:textId="77777777" w:rsidTr="4A83F3FE">
        <w:trPr>
          <w:trHeight w:val="316"/>
        </w:trPr>
        <w:tc>
          <w:tcPr>
            <w:tcW w:w="799" w:type="dxa"/>
            <w:vMerge/>
            <w:vAlign w:val="center"/>
          </w:tcPr>
          <w:p w14:paraId="7E11624A" w14:textId="77777777" w:rsidR="00E3519E" w:rsidRPr="00AD1C6F" w:rsidRDefault="00E3519E" w:rsidP="00B3280C">
            <w:pPr>
              <w:spacing w:after="240" w:line="259" w:lineRule="auto"/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14:paraId="7BF4AB9D" w14:textId="7D33FD7D" w:rsidR="00E3519E" w:rsidRPr="00AD1C6F" w:rsidRDefault="40AABAE2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4A83F3FE">
              <w:rPr>
                <w:rStyle w:val="normaltextrun"/>
                <w:color w:val="000000" w:themeColor="text1"/>
                <w:sz w:val="20"/>
                <w:szCs w:val="20"/>
              </w:rPr>
              <w:t>Termin składania pytań i uwag do dokumentacji Postępowania</w:t>
            </w:r>
            <w:r w:rsidR="713D40AA" w:rsidRPr="4A83F3FE">
              <w:rPr>
                <w:rStyle w:val="normaltextrun"/>
                <w:color w:val="000000" w:themeColor="text1"/>
                <w:sz w:val="20"/>
                <w:szCs w:val="20"/>
              </w:rPr>
              <w:t>, na które Zamawiający ma obowiązek udzielić odpowiedzi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4689440" w14:textId="4C61FA0F" w:rsidR="00E3519E" w:rsidRPr="00AD1C6F" w:rsidRDefault="03EB08F2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del w:id="5" w:author="Autor">
              <w:r w:rsidRPr="4A83F3FE" w:rsidDel="00114BCC">
                <w:rPr>
                  <w:rStyle w:val="normaltextrun"/>
                  <w:b/>
                  <w:bCs/>
                  <w:color w:val="000000" w:themeColor="text1"/>
                  <w:sz w:val="20"/>
                  <w:szCs w:val="20"/>
                </w:rPr>
                <w:delText>7</w:delText>
              </w:r>
            </w:del>
            <w:ins w:id="6" w:author="Autor">
              <w:r w:rsidR="00993035">
                <w:rPr>
                  <w:rStyle w:val="normaltextrun"/>
                  <w:b/>
                  <w:bCs/>
                  <w:color w:val="000000" w:themeColor="text1"/>
                  <w:sz w:val="20"/>
                  <w:szCs w:val="20"/>
                </w:rPr>
                <w:t xml:space="preserve"> </w:t>
              </w:r>
              <w:r w:rsidR="00114BCC">
                <w:rPr>
                  <w:rStyle w:val="normaltextrun"/>
                  <w:b/>
                  <w:bCs/>
                  <w:color w:val="000000" w:themeColor="text1"/>
                  <w:sz w:val="20"/>
                  <w:szCs w:val="20"/>
                </w:rPr>
                <w:t>10</w:t>
              </w:r>
            </w:ins>
            <w:r w:rsidR="00C93649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4A83F3FE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czerwca</w:t>
            </w:r>
            <w:r w:rsidR="40AABAE2" w:rsidRPr="4A83F3FE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 2021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B0C62F1" w14:textId="20BD749B" w:rsidR="00E3519E" w:rsidRPr="00AD1C6F" w:rsidRDefault="00E3519E" w:rsidP="00B3280C">
            <w:pPr>
              <w:spacing w:after="240" w:line="259" w:lineRule="auto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>-</w:t>
            </w:r>
            <w:r w:rsidRPr="7C3446BF">
              <w:rPr>
                <w:rStyle w:val="eop"/>
                <w:color w:val="000000" w:themeColor="text1"/>
                <w:sz w:val="20"/>
                <w:szCs w:val="20"/>
              </w:rPr>
              <w:t> </w:t>
            </w:r>
          </w:p>
        </w:tc>
      </w:tr>
      <w:tr w:rsidR="007C25D6" w:rsidRPr="00AD1C6F" w14:paraId="304CFBE2" w14:textId="77777777" w:rsidTr="4A83F3FE">
        <w:trPr>
          <w:trHeight w:val="316"/>
        </w:trPr>
        <w:tc>
          <w:tcPr>
            <w:tcW w:w="799" w:type="dxa"/>
            <w:vMerge/>
            <w:vAlign w:val="center"/>
          </w:tcPr>
          <w:p w14:paraId="0A2B9E75" w14:textId="77777777" w:rsidR="00E3519E" w:rsidRPr="00AD1C6F" w:rsidRDefault="00E3519E" w:rsidP="00B3280C">
            <w:pPr>
              <w:spacing w:after="240" w:line="259" w:lineRule="auto"/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14:paraId="466AA161" w14:textId="448BD5D9" w:rsidR="00E3519E" w:rsidRPr="00AD1C6F" w:rsidRDefault="00E3519E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 xml:space="preserve">Termin składania </w:t>
            </w:r>
            <w:r w:rsidR="00D25B36">
              <w:rPr>
                <w:rStyle w:val="normaltextrun"/>
                <w:color w:val="000000" w:themeColor="text1"/>
                <w:sz w:val="20"/>
                <w:szCs w:val="20"/>
              </w:rPr>
              <w:t>Wniosków</w:t>
            </w:r>
            <w:r w:rsidR="00D25B36" w:rsidRPr="7C3446BF">
              <w:rPr>
                <w:rStyle w:val="normaltextrun"/>
                <w:color w:val="000000" w:themeColor="text1"/>
                <w:sz w:val="20"/>
                <w:szCs w:val="20"/>
              </w:rPr>
              <w:t xml:space="preserve"> </w:t>
            </w: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>o dopuszczenie do udziału w Postępowaniu</w:t>
            </w:r>
            <w:r w:rsidR="00D25B36">
              <w:rPr>
                <w:rStyle w:val="normaltextrun"/>
                <w:color w:val="000000" w:themeColor="text1"/>
                <w:sz w:val="20"/>
                <w:szCs w:val="20"/>
              </w:rPr>
              <w:t xml:space="preserve"> (Ofert)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3BDECE5" w14:textId="4397C045" w:rsidR="00E3519E" w:rsidRPr="00AD1C6F" w:rsidRDefault="330A73BE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4A83F3FE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21</w:t>
            </w:r>
            <w:r w:rsidR="371441DD" w:rsidRPr="4A83F3FE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273E09D" w:rsidRPr="4A83F3FE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czerwca</w:t>
            </w:r>
            <w:r w:rsidR="721CD249" w:rsidRPr="4A83F3FE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40AABAE2" w:rsidRPr="4A83F3FE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35BAD3" w14:textId="50F40AB3" w:rsidR="00E3519E" w:rsidRPr="00AD1C6F" w:rsidRDefault="00E3519E" w:rsidP="00B3280C">
            <w:pPr>
              <w:spacing w:after="240" w:line="259" w:lineRule="auto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>-</w:t>
            </w:r>
            <w:r w:rsidRPr="7C3446BF">
              <w:rPr>
                <w:rStyle w:val="eop"/>
                <w:color w:val="000000" w:themeColor="text1"/>
                <w:sz w:val="20"/>
                <w:szCs w:val="20"/>
              </w:rPr>
              <w:t> </w:t>
            </w:r>
          </w:p>
        </w:tc>
      </w:tr>
      <w:tr w:rsidR="007C25D6" w:rsidRPr="00AD1C6F" w14:paraId="6CD7AC44" w14:textId="77777777" w:rsidTr="4A83F3FE">
        <w:trPr>
          <w:trHeight w:val="316"/>
        </w:trPr>
        <w:tc>
          <w:tcPr>
            <w:tcW w:w="799" w:type="dxa"/>
            <w:shd w:val="clear" w:color="auto" w:fill="auto"/>
            <w:vAlign w:val="center"/>
          </w:tcPr>
          <w:p w14:paraId="548A5D49" w14:textId="0A37FE47" w:rsidR="00305E8E" w:rsidRPr="00AD1C6F" w:rsidRDefault="00305E8E" w:rsidP="00B3280C">
            <w:pPr>
              <w:spacing w:after="240" w:line="259" w:lineRule="auto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</w:rPr>
            </w:pPr>
            <w:r w:rsidRPr="7C3446BF">
              <w:rPr>
                <w:b/>
                <w:bCs/>
                <w:color w:val="000000" w:themeColor="text1"/>
                <w:sz w:val="20"/>
                <w:szCs w:val="20"/>
              </w:rPr>
              <w:t>Umowy</w:t>
            </w:r>
          </w:p>
        </w:tc>
        <w:tc>
          <w:tcPr>
            <w:tcW w:w="3591" w:type="dxa"/>
            <w:shd w:val="clear" w:color="auto" w:fill="auto"/>
            <w:vAlign w:val="center"/>
          </w:tcPr>
          <w:p w14:paraId="5B29AAF6" w14:textId="2FB7FA1F" w:rsidR="00305E8E" w:rsidRPr="00AD1C6F" w:rsidRDefault="00E70E45" w:rsidP="00B3280C">
            <w:pPr>
              <w:spacing w:after="240" w:line="259" w:lineRule="auto"/>
              <w:ind w:left="45"/>
              <w:jc w:val="center"/>
              <w:textAlignment w:val="baseline"/>
              <w:rPr>
                <w:rStyle w:val="normaltextrun"/>
                <w:color w:val="000000"/>
                <w:sz w:val="20"/>
                <w:szCs w:val="20"/>
              </w:rPr>
            </w:pP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>Zawarcie U</w:t>
            </w:r>
            <w:r w:rsidR="00305E8E" w:rsidRPr="7C3446BF">
              <w:rPr>
                <w:rStyle w:val="normaltextrun"/>
                <w:color w:val="000000" w:themeColor="text1"/>
                <w:sz w:val="20"/>
                <w:szCs w:val="20"/>
              </w:rPr>
              <w:t xml:space="preserve">mów z wybranymi </w:t>
            </w:r>
            <w:r w:rsidR="00D25B36">
              <w:rPr>
                <w:rStyle w:val="normaltextrun"/>
                <w:color w:val="000000" w:themeColor="text1"/>
                <w:sz w:val="20"/>
                <w:szCs w:val="20"/>
              </w:rPr>
              <w:t>Wnioskodawcami / Uczestnikami Przedsięwzięcia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3EB4C31" w14:textId="2BEB111C" w:rsidR="00E756B7" w:rsidRPr="00AD1C6F" w:rsidRDefault="0061111F" w:rsidP="00B3280C">
            <w:pPr>
              <w:spacing w:after="240" w:line="259" w:lineRule="auto"/>
              <w:jc w:val="center"/>
              <w:textAlignment w:val="baseline"/>
              <w:rPr>
                <w:rStyle w:val="normaltextrun"/>
                <w:b/>
                <w:bCs/>
                <w:color w:val="000000"/>
                <w:sz w:val="20"/>
                <w:szCs w:val="20"/>
              </w:rPr>
            </w:pPr>
            <w:r w:rsidRPr="7C3446BF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29</w:t>
            </w:r>
            <w:r w:rsidR="00305E8E" w:rsidRPr="7C3446BF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C06C5" w:rsidRPr="7C3446BF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lipca</w:t>
            </w:r>
            <w:r w:rsidR="00D262D0" w:rsidRPr="7C3446BF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05E8E" w:rsidRPr="7C3446BF">
              <w:rPr>
                <w:rStyle w:val="normaltextrun"/>
                <w:b/>
                <w:bCs/>
                <w:color w:val="000000" w:themeColor="text1"/>
                <w:sz w:val="20"/>
                <w:szCs w:val="20"/>
              </w:rPr>
              <w:t>2021</w:t>
            </w:r>
          </w:p>
          <w:p w14:paraId="6890795B" w14:textId="2B5E700E" w:rsidR="00305E8E" w:rsidRPr="00AD1C6F" w:rsidRDefault="00E70E45" w:rsidP="00B3280C">
            <w:pPr>
              <w:spacing w:after="240" w:line="259" w:lineRule="auto"/>
              <w:jc w:val="center"/>
              <w:textAlignment w:val="baseline"/>
              <w:rPr>
                <w:rStyle w:val="normaltextrun"/>
                <w:b/>
                <w:bCs/>
                <w:color w:val="000000"/>
                <w:sz w:val="20"/>
                <w:szCs w:val="20"/>
              </w:rPr>
            </w:pP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>(przewidywana data zawarcia U</w:t>
            </w:r>
            <w:r w:rsidR="000F3203" w:rsidRPr="7C3446BF">
              <w:rPr>
                <w:rStyle w:val="normaltextrun"/>
                <w:color w:val="000000" w:themeColor="text1"/>
                <w:sz w:val="20"/>
                <w:szCs w:val="20"/>
              </w:rPr>
              <w:t>m</w:t>
            </w: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>ów</w:t>
            </w:r>
            <w:r w:rsidR="007F7B60" w:rsidRPr="7C3446BF">
              <w:rPr>
                <w:rStyle w:val="normaltextru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98C77AC" w14:textId="518D7065" w:rsidR="00305E8E" w:rsidRPr="00AD1C6F" w:rsidRDefault="00D565C2" w:rsidP="00B3280C">
            <w:pPr>
              <w:spacing w:after="240" w:line="259" w:lineRule="auto"/>
              <w:jc w:val="center"/>
              <w:textAlignment w:val="baseline"/>
              <w:rPr>
                <w:rStyle w:val="normaltextrun"/>
                <w:color w:val="000000"/>
                <w:sz w:val="20"/>
                <w:szCs w:val="20"/>
              </w:rPr>
            </w:pPr>
            <w:r w:rsidRPr="7C3446BF">
              <w:rPr>
                <w:rStyle w:val="normaltextrun"/>
                <w:color w:val="000000" w:themeColor="text1"/>
                <w:sz w:val="20"/>
                <w:szCs w:val="20"/>
              </w:rPr>
              <w:t>3</w:t>
            </w:r>
          </w:p>
        </w:tc>
      </w:tr>
      <w:tr w:rsidR="000F3203" w:rsidRPr="00AD1C6F" w14:paraId="72737D26" w14:textId="77777777" w:rsidTr="4A83F3FE">
        <w:trPr>
          <w:trHeight w:val="1110"/>
        </w:trPr>
        <w:tc>
          <w:tcPr>
            <w:tcW w:w="799" w:type="dxa"/>
            <w:vMerge w:val="restart"/>
            <w:vAlign w:val="center"/>
          </w:tcPr>
          <w:p w14:paraId="31028AEF" w14:textId="3722DC73" w:rsidR="000F3203" w:rsidRPr="00AD1C6F" w:rsidRDefault="000F3203" w:rsidP="00B3280C">
            <w:pPr>
              <w:spacing w:after="240" w:line="259" w:lineRule="auto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</w:rPr>
            </w:pPr>
            <w:r w:rsidRPr="7C3446BF">
              <w:rPr>
                <w:b/>
                <w:bCs/>
                <w:color w:val="000000" w:themeColor="text1"/>
                <w:sz w:val="20"/>
                <w:szCs w:val="20"/>
              </w:rPr>
              <w:t>Etap I </w:t>
            </w:r>
          </w:p>
        </w:tc>
        <w:tc>
          <w:tcPr>
            <w:tcW w:w="3591" w:type="dxa"/>
            <w:shd w:val="clear" w:color="auto" w:fill="auto"/>
            <w:vAlign w:val="center"/>
          </w:tcPr>
          <w:p w14:paraId="4998CD7D" w14:textId="073DF107" w:rsidR="000F3203" w:rsidRPr="00AD1C6F" w:rsidRDefault="000F3203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 xml:space="preserve">Prace </w:t>
            </w:r>
            <w:r w:rsidR="00FB3403" w:rsidRPr="7C3446BF">
              <w:rPr>
                <w:color w:val="000000" w:themeColor="text1"/>
                <w:sz w:val="20"/>
                <w:szCs w:val="20"/>
              </w:rPr>
              <w:t>B+R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 Etapu</w:t>
            </w:r>
            <w:r w:rsidR="00283EAB" w:rsidRPr="7C3446BF">
              <w:rPr>
                <w:color w:val="000000" w:themeColor="text1"/>
                <w:sz w:val="20"/>
                <w:szCs w:val="20"/>
              </w:rPr>
              <w:t xml:space="preserve"> I</w:t>
            </w:r>
          </w:p>
        </w:tc>
        <w:tc>
          <w:tcPr>
            <w:tcW w:w="4252" w:type="dxa"/>
            <w:vAlign w:val="center"/>
          </w:tcPr>
          <w:p w14:paraId="4DC50648" w14:textId="4003560C" w:rsidR="00E756B7" w:rsidRPr="00AD1C6F" w:rsidRDefault="00E756B7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Rozpoczęcie Prac B+R</w:t>
            </w:r>
            <w:r w:rsidR="00E70E45" w:rsidRPr="7C3446BF">
              <w:rPr>
                <w:color w:val="000000" w:themeColor="text1"/>
                <w:sz w:val="20"/>
                <w:szCs w:val="20"/>
              </w:rPr>
              <w:t xml:space="preserve"> – w dniu </w:t>
            </w:r>
            <w:r w:rsidR="00D25B36">
              <w:rPr>
                <w:color w:val="000000" w:themeColor="text1"/>
                <w:sz w:val="20"/>
                <w:szCs w:val="20"/>
              </w:rPr>
              <w:t xml:space="preserve">rzeczywistego </w:t>
            </w:r>
            <w:r w:rsidR="00E70E45" w:rsidRPr="7C3446BF">
              <w:rPr>
                <w:color w:val="000000" w:themeColor="text1"/>
                <w:sz w:val="20"/>
                <w:szCs w:val="20"/>
              </w:rPr>
              <w:t>podpisania U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mów z </w:t>
            </w:r>
            <w:r w:rsidR="00D25B36">
              <w:rPr>
                <w:rStyle w:val="normaltextrun"/>
                <w:color w:val="000000" w:themeColor="text1"/>
                <w:sz w:val="20"/>
                <w:szCs w:val="20"/>
              </w:rPr>
              <w:t>Uczestnikami Przedsięwzięcia</w:t>
            </w:r>
          </w:p>
          <w:p w14:paraId="06100603" w14:textId="5B08DB95" w:rsidR="00E756B7" w:rsidRPr="00AD1C6F" w:rsidRDefault="00E756B7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Czas trwania</w:t>
            </w:r>
            <w:r w:rsidRPr="7C3446BF">
              <w:rPr>
                <w:color w:val="000000" w:themeColor="text1"/>
                <w:sz w:val="20"/>
                <w:szCs w:val="20"/>
              </w:rPr>
              <w:t> - 1</w:t>
            </w:r>
            <w:r w:rsidR="002C06C5" w:rsidRPr="7C3446BF">
              <w:rPr>
                <w:color w:val="000000" w:themeColor="text1"/>
                <w:sz w:val="20"/>
                <w:szCs w:val="20"/>
              </w:rPr>
              <w:t>4</w:t>
            </w:r>
            <w:r w:rsidR="00E70E45" w:rsidRPr="7C3446BF">
              <w:rPr>
                <w:color w:val="000000" w:themeColor="text1"/>
                <w:sz w:val="20"/>
                <w:szCs w:val="20"/>
              </w:rPr>
              <w:t xml:space="preserve"> miesięcy od </w:t>
            </w:r>
            <w:r w:rsidR="00D25B36">
              <w:rPr>
                <w:color w:val="000000" w:themeColor="text1"/>
                <w:sz w:val="20"/>
                <w:szCs w:val="20"/>
              </w:rPr>
              <w:t>rzeczywistego</w:t>
            </w:r>
            <w:r w:rsidR="00D25B36" w:rsidRPr="7C3446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E70E45" w:rsidRPr="7C3446BF">
              <w:rPr>
                <w:color w:val="000000" w:themeColor="text1"/>
                <w:sz w:val="20"/>
                <w:szCs w:val="20"/>
              </w:rPr>
              <w:t>Podpisania U</w:t>
            </w:r>
            <w:r w:rsidRPr="7C3446BF">
              <w:rPr>
                <w:color w:val="000000" w:themeColor="text1"/>
                <w:sz w:val="20"/>
                <w:szCs w:val="20"/>
              </w:rPr>
              <w:t>mów</w:t>
            </w:r>
            <w:r w:rsidR="00FB3403" w:rsidRPr="7C3446BF">
              <w:rPr>
                <w:color w:val="000000" w:themeColor="text1"/>
                <w:sz w:val="20"/>
                <w:szCs w:val="20"/>
              </w:rPr>
              <w:t xml:space="preserve"> z </w:t>
            </w:r>
            <w:r w:rsidR="00D25B36">
              <w:rPr>
                <w:rStyle w:val="normaltextrun"/>
                <w:color w:val="000000" w:themeColor="text1"/>
                <w:sz w:val="20"/>
                <w:szCs w:val="20"/>
              </w:rPr>
              <w:t>Uczestnikami Przedsięwzięcia</w:t>
            </w:r>
          </w:p>
        </w:tc>
        <w:tc>
          <w:tcPr>
            <w:tcW w:w="851" w:type="dxa"/>
            <w:vMerge w:val="restart"/>
            <w:vAlign w:val="center"/>
          </w:tcPr>
          <w:p w14:paraId="2FC34D26" w14:textId="02A68D91" w:rsidR="000F3203" w:rsidRPr="00AD1C6F" w:rsidRDefault="000F3203" w:rsidP="00B3280C">
            <w:pPr>
              <w:spacing w:after="240" w:line="259" w:lineRule="auto"/>
              <w:jc w:val="center"/>
              <w:rPr>
                <w:sz w:val="20"/>
                <w:szCs w:val="20"/>
              </w:rPr>
            </w:pPr>
            <w:r w:rsidRPr="7C3446BF">
              <w:rPr>
                <w:sz w:val="20"/>
                <w:szCs w:val="20"/>
              </w:rPr>
              <w:t>3</w:t>
            </w:r>
          </w:p>
        </w:tc>
      </w:tr>
      <w:tr w:rsidR="000F3203" w:rsidRPr="00AD1C6F" w14:paraId="0DDCA8C6" w14:textId="77777777" w:rsidTr="4A83F3FE">
        <w:trPr>
          <w:trHeight w:val="408"/>
        </w:trPr>
        <w:tc>
          <w:tcPr>
            <w:tcW w:w="799" w:type="dxa"/>
            <w:vMerge/>
            <w:vAlign w:val="center"/>
          </w:tcPr>
          <w:p w14:paraId="13C0ABA7" w14:textId="77777777" w:rsidR="000F3203" w:rsidRPr="00AD1C6F" w:rsidRDefault="000F3203" w:rsidP="00B3280C">
            <w:pPr>
              <w:spacing w:after="240" w:line="259" w:lineRule="auto"/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14:paraId="6185F384" w14:textId="17B4CE7E" w:rsidR="000F3203" w:rsidRPr="00AD1C6F" w:rsidRDefault="002B6FEF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Termin </w:t>
            </w:r>
            <w:r w:rsidR="00A12F6E">
              <w:rPr>
                <w:color w:val="000000" w:themeColor="text1"/>
                <w:sz w:val="20"/>
                <w:szCs w:val="20"/>
              </w:rPr>
              <w:t>Doręczeni</w:t>
            </w:r>
            <w:r>
              <w:rPr>
                <w:color w:val="000000" w:themeColor="text1"/>
                <w:sz w:val="20"/>
                <w:szCs w:val="20"/>
              </w:rPr>
              <w:t>a</w:t>
            </w:r>
            <w:r w:rsidR="00A12F6E" w:rsidRPr="7C3446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FB3403" w:rsidRPr="7C3446BF">
              <w:rPr>
                <w:color w:val="000000" w:themeColor="text1"/>
                <w:sz w:val="20"/>
                <w:szCs w:val="20"/>
              </w:rPr>
              <w:t>Wyników Prac</w:t>
            </w:r>
            <w:r w:rsidR="002C06C5" w:rsidRPr="7C3446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FB3403" w:rsidRPr="7C3446BF">
              <w:rPr>
                <w:color w:val="000000" w:themeColor="text1"/>
                <w:sz w:val="20"/>
                <w:szCs w:val="20"/>
              </w:rPr>
              <w:t xml:space="preserve"> Etapu I</w:t>
            </w:r>
          </w:p>
        </w:tc>
        <w:tc>
          <w:tcPr>
            <w:tcW w:w="4252" w:type="dxa"/>
            <w:vAlign w:val="center"/>
          </w:tcPr>
          <w:p w14:paraId="6ADC0497" w14:textId="0E62816E" w:rsidR="00E756B7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14</w:t>
            </w:r>
            <w:r w:rsidR="000F3203" w:rsidRPr="7C3446BF">
              <w:rPr>
                <w:color w:val="000000" w:themeColor="text1"/>
                <w:sz w:val="20"/>
                <w:szCs w:val="20"/>
              </w:rPr>
              <w:t xml:space="preserve"> miesięcy+1 dzień od </w:t>
            </w:r>
            <w:r w:rsidR="00D25B36">
              <w:rPr>
                <w:color w:val="000000" w:themeColor="text1"/>
                <w:sz w:val="20"/>
                <w:szCs w:val="20"/>
              </w:rPr>
              <w:t>rzeczywistego</w:t>
            </w:r>
            <w:r w:rsidR="00D25B36" w:rsidRPr="7C3446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3203" w:rsidRPr="7C3446BF">
              <w:rPr>
                <w:color w:val="000000" w:themeColor="text1"/>
                <w:sz w:val="20"/>
                <w:szCs w:val="20"/>
              </w:rPr>
              <w:t xml:space="preserve">podpisania </w:t>
            </w:r>
            <w:r w:rsidR="00D25B36" w:rsidRPr="7C3446BF">
              <w:rPr>
                <w:color w:val="000000" w:themeColor="text1"/>
                <w:sz w:val="20"/>
                <w:szCs w:val="20"/>
              </w:rPr>
              <w:t xml:space="preserve">Umów z </w:t>
            </w:r>
            <w:r w:rsidR="00D25B36">
              <w:rPr>
                <w:rStyle w:val="normaltextrun"/>
                <w:color w:val="000000" w:themeColor="text1"/>
                <w:sz w:val="20"/>
                <w:szCs w:val="20"/>
              </w:rPr>
              <w:t>Uczestnikami Przedsięwzięcia</w:t>
            </w:r>
          </w:p>
        </w:tc>
        <w:tc>
          <w:tcPr>
            <w:tcW w:w="851" w:type="dxa"/>
            <w:vMerge/>
            <w:vAlign w:val="center"/>
          </w:tcPr>
          <w:p w14:paraId="15A8F571" w14:textId="77777777" w:rsidR="000F3203" w:rsidRPr="00AD1C6F" w:rsidRDefault="000F3203" w:rsidP="00B3280C">
            <w:pPr>
              <w:spacing w:after="24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0F3203" w:rsidRPr="00AD1C6F" w14:paraId="427F9E11" w14:textId="77777777" w:rsidTr="4A83F3FE">
        <w:trPr>
          <w:trHeight w:val="417"/>
        </w:trPr>
        <w:tc>
          <w:tcPr>
            <w:tcW w:w="799" w:type="dxa"/>
            <w:vMerge/>
            <w:vAlign w:val="center"/>
          </w:tcPr>
          <w:p w14:paraId="5A796BC5" w14:textId="77777777" w:rsidR="000F3203" w:rsidRPr="00AD1C6F" w:rsidRDefault="000F3203" w:rsidP="00B3280C">
            <w:pPr>
              <w:spacing w:after="240" w:line="259" w:lineRule="auto"/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14:paraId="7F284838" w14:textId="34E63BFC" w:rsidR="000F3203" w:rsidRPr="00AD1C6F" w:rsidRDefault="000F3203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Przeprowadzenie Testów opracowanego Prototypu Systemu.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3FBC78F" w14:textId="107371C3" w:rsidR="00FB3403" w:rsidRPr="00AD1C6F" w:rsidRDefault="00FB3403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Rozpoczęcie Testów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 – od dnia złożenia przez </w:t>
            </w:r>
            <w:r w:rsidR="00D25B36">
              <w:rPr>
                <w:rStyle w:val="normaltextrun"/>
                <w:color w:val="000000" w:themeColor="text1"/>
                <w:sz w:val="20"/>
                <w:szCs w:val="20"/>
              </w:rPr>
              <w:t>Uczestników Przedsięwzięcia</w:t>
            </w:r>
            <w:r w:rsidR="00D25B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Wyników Prac </w:t>
            </w:r>
            <w:r w:rsidR="00283EAB" w:rsidRPr="7C3446BF">
              <w:rPr>
                <w:color w:val="000000" w:themeColor="text1"/>
                <w:sz w:val="20"/>
                <w:szCs w:val="20"/>
              </w:rPr>
              <w:t>Etapu I</w:t>
            </w:r>
          </w:p>
          <w:p w14:paraId="47677C83" w14:textId="21F1CBAA" w:rsidR="000F3203" w:rsidRPr="00AD1C6F" w:rsidRDefault="00FB3403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Czas trwania</w:t>
            </w:r>
            <w:r w:rsidRPr="7C3446BF">
              <w:rPr>
                <w:color w:val="000000" w:themeColor="text1"/>
                <w:sz w:val="20"/>
                <w:szCs w:val="20"/>
              </w:rPr>
              <w:t> – 2 miesiące</w:t>
            </w:r>
          </w:p>
        </w:tc>
        <w:tc>
          <w:tcPr>
            <w:tcW w:w="851" w:type="dxa"/>
            <w:vMerge/>
            <w:vAlign w:val="center"/>
          </w:tcPr>
          <w:p w14:paraId="68208448" w14:textId="3B8342AF" w:rsidR="000F3203" w:rsidRPr="00AD1C6F" w:rsidRDefault="000F3203" w:rsidP="00B3280C">
            <w:pPr>
              <w:spacing w:after="240"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0F3203" w:rsidRPr="00AD1C6F" w14:paraId="6EB4C08E" w14:textId="77777777" w:rsidTr="4A83F3FE">
        <w:trPr>
          <w:trHeight w:val="417"/>
        </w:trPr>
        <w:tc>
          <w:tcPr>
            <w:tcW w:w="799" w:type="dxa"/>
            <w:vMerge/>
            <w:vAlign w:val="center"/>
          </w:tcPr>
          <w:p w14:paraId="473CD571" w14:textId="77777777" w:rsidR="000F3203" w:rsidRPr="00AD1C6F" w:rsidRDefault="000F3203" w:rsidP="00B3280C">
            <w:pPr>
              <w:spacing w:after="240" w:line="259" w:lineRule="auto"/>
              <w:jc w:val="center"/>
              <w:textAlignment w:val="baseline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14:paraId="03D53CED" w14:textId="29D0830B" w:rsidR="000F3203" w:rsidRPr="00AD1C6F" w:rsidRDefault="00FF67CC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Oc</w:t>
            </w:r>
            <w:r w:rsidR="002C06C5" w:rsidRPr="7C3446BF">
              <w:rPr>
                <w:color w:val="000000" w:themeColor="text1"/>
                <w:sz w:val="20"/>
                <w:szCs w:val="20"/>
              </w:rPr>
              <w:t>ena Wyników P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rac Etapu I </w:t>
            </w:r>
            <w:proofErr w:type="spellStart"/>
            <w:r w:rsidRPr="7C3446BF">
              <w:rPr>
                <w:color w:val="000000" w:themeColor="text1"/>
                <w:sz w:val="20"/>
                <w:szCs w:val="20"/>
              </w:rPr>
              <w:t>i</w:t>
            </w:r>
            <w:proofErr w:type="spellEnd"/>
            <w:r w:rsidRPr="7C3446BF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3203" w:rsidRPr="7C3446BF">
              <w:rPr>
                <w:color w:val="000000" w:themeColor="text1"/>
                <w:sz w:val="20"/>
                <w:szCs w:val="20"/>
              </w:rPr>
              <w:t xml:space="preserve">Selekcja </w:t>
            </w:r>
            <w:r w:rsidR="00D25B36">
              <w:rPr>
                <w:rStyle w:val="normaltextrun"/>
                <w:color w:val="000000" w:themeColor="text1"/>
                <w:sz w:val="20"/>
                <w:szCs w:val="20"/>
              </w:rPr>
              <w:t>Uczestników Przedsięwzięcia</w:t>
            </w:r>
            <w:r w:rsidR="00D25B3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3203" w:rsidRPr="7C3446BF">
              <w:rPr>
                <w:color w:val="000000" w:themeColor="text1"/>
                <w:sz w:val="20"/>
                <w:szCs w:val="20"/>
              </w:rPr>
              <w:t>do Etapu II.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33618D0" w14:textId="3F400574" w:rsidR="00FB3403" w:rsidRPr="00AD1C6F" w:rsidRDefault="00FB3403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 xml:space="preserve">Selekcja </w:t>
            </w:r>
            <w:r w:rsidR="00D25B36" w:rsidRPr="00D25B36">
              <w:rPr>
                <w:color w:val="000000" w:themeColor="text1"/>
                <w:sz w:val="20"/>
                <w:szCs w:val="20"/>
                <w:u w:val="single"/>
              </w:rPr>
              <w:t xml:space="preserve">Uczestników Przedsięwzięcia </w:t>
            </w:r>
            <w:r w:rsidRPr="7C3446BF">
              <w:rPr>
                <w:color w:val="000000" w:themeColor="text1"/>
                <w:sz w:val="20"/>
                <w:szCs w:val="20"/>
                <w:u w:val="single"/>
              </w:rPr>
              <w:t>do Etapu II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 – od dnia zakończenia Testów</w:t>
            </w:r>
          </w:p>
          <w:p w14:paraId="268F00A7" w14:textId="66A18E41" w:rsidR="000F3203" w:rsidRPr="00AD1C6F" w:rsidRDefault="00FB3403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Czas trwania</w:t>
            </w:r>
            <w:r w:rsidRPr="7C3446BF">
              <w:rPr>
                <w:color w:val="000000" w:themeColor="text1"/>
                <w:sz w:val="20"/>
                <w:szCs w:val="20"/>
              </w:rPr>
              <w:t> – 1 miesiąc</w:t>
            </w:r>
          </w:p>
        </w:tc>
        <w:tc>
          <w:tcPr>
            <w:tcW w:w="851" w:type="dxa"/>
            <w:vMerge/>
            <w:vAlign w:val="center"/>
          </w:tcPr>
          <w:p w14:paraId="5718D51E" w14:textId="77777777" w:rsidR="000F3203" w:rsidRPr="00AD1C6F" w:rsidRDefault="000F3203" w:rsidP="00B3280C">
            <w:pPr>
              <w:spacing w:after="240"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C06C5" w:rsidRPr="00AD1C6F" w14:paraId="4EDE6437" w14:textId="77777777" w:rsidTr="4A83F3FE">
        <w:trPr>
          <w:trHeight w:val="750"/>
        </w:trPr>
        <w:tc>
          <w:tcPr>
            <w:tcW w:w="799" w:type="dxa"/>
            <w:vMerge w:val="restart"/>
            <w:shd w:val="clear" w:color="auto" w:fill="auto"/>
            <w:vAlign w:val="center"/>
            <w:hideMark/>
          </w:tcPr>
          <w:p w14:paraId="6A8FF2FC" w14:textId="299401C4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sz w:val="20"/>
                <w:szCs w:val="20"/>
              </w:rPr>
            </w:pPr>
            <w:r w:rsidRPr="7C3446BF">
              <w:rPr>
                <w:b/>
                <w:bCs/>
                <w:color w:val="000000" w:themeColor="text1"/>
                <w:sz w:val="20"/>
                <w:szCs w:val="20"/>
              </w:rPr>
              <w:t>Etap II </w:t>
            </w:r>
          </w:p>
        </w:tc>
        <w:tc>
          <w:tcPr>
            <w:tcW w:w="3591" w:type="dxa"/>
            <w:shd w:val="clear" w:color="auto" w:fill="auto"/>
            <w:vAlign w:val="center"/>
            <w:hideMark/>
          </w:tcPr>
          <w:p w14:paraId="2F69AA74" w14:textId="669BF6F6" w:rsidR="002C06C5" w:rsidRPr="00AD1C6F" w:rsidRDefault="002C06C5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Prace B+R Etapu II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14:paraId="0209C52A" w14:textId="0B390BCB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Rozpoczęcie Prac B+R Etapu II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 - od</w:t>
            </w:r>
            <w:r w:rsidR="00D25B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7C3446BF">
              <w:rPr>
                <w:color w:val="000000" w:themeColor="text1"/>
                <w:sz w:val="20"/>
                <w:szCs w:val="20"/>
              </w:rPr>
              <w:t>dnia publikacji Listy Rankingowej po Etapie I</w:t>
            </w:r>
          </w:p>
          <w:p w14:paraId="03BCF61E" w14:textId="1A0F2FB2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Czas trwania</w:t>
            </w:r>
            <w:r w:rsidRPr="7C3446BF">
              <w:rPr>
                <w:color w:val="000000" w:themeColor="text1"/>
                <w:sz w:val="20"/>
                <w:szCs w:val="20"/>
              </w:rPr>
              <w:t> – 7 miesięcy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14:paraId="033A8570" w14:textId="7B59F0F5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2</w:t>
            </w:r>
          </w:p>
          <w:p w14:paraId="771DD76D" w14:textId="77777777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 </w:t>
            </w:r>
          </w:p>
        </w:tc>
      </w:tr>
      <w:tr w:rsidR="002C06C5" w:rsidRPr="00AD1C6F" w14:paraId="4C427EF3" w14:textId="77777777" w:rsidTr="4A83F3FE">
        <w:trPr>
          <w:trHeight w:val="357"/>
        </w:trPr>
        <w:tc>
          <w:tcPr>
            <w:tcW w:w="799" w:type="dxa"/>
            <w:vMerge/>
            <w:vAlign w:val="center"/>
          </w:tcPr>
          <w:p w14:paraId="7E8E7990" w14:textId="77777777" w:rsidR="002C06C5" w:rsidRPr="00AD1C6F" w:rsidRDefault="002C06C5" w:rsidP="00B3280C">
            <w:pPr>
              <w:spacing w:after="240" w:line="259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14:paraId="3ADA8D1D" w14:textId="17DC8244" w:rsidR="002C06C5" w:rsidRPr="00AD1C6F" w:rsidRDefault="00767B30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Termin Doręczenia</w:t>
            </w:r>
            <w:r w:rsidRPr="7C3446BF" w:rsidDel="00A12F6E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06C5" w:rsidRPr="7C3446BF">
              <w:rPr>
                <w:color w:val="000000" w:themeColor="text1"/>
                <w:sz w:val="20"/>
                <w:szCs w:val="20"/>
              </w:rPr>
              <w:t>Wyników Prac Etapu II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EA0136C" w14:textId="085E22B2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7 miesięcy+1 dzień od rozpoczęcia</w:t>
            </w:r>
          </w:p>
          <w:p w14:paraId="6D64587D" w14:textId="422E2075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Prac B+R Etapu II</w:t>
            </w:r>
          </w:p>
        </w:tc>
        <w:tc>
          <w:tcPr>
            <w:tcW w:w="851" w:type="dxa"/>
            <w:vMerge/>
            <w:vAlign w:val="center"/>
          </w:tcPr>
          <w:p w14:paraId="3DA3B423" w14:textId="77777777" w:rsidR="002C06C5" w:rsidRPr="00AD1C6F" w:rsidRDefault="002C06C5" w:rsidP="00B3280C">
            <w:pPr>
              <w:spacing w:after="24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2C06C5" w:rsidRPr="00AD1C6F" w14:paraId="5A93382E" w14:textId="77777777" w:rsidTr="4A83F3FE">
        <w:trPr>
          <w:trHeight w:val="522"/>
        </w:trPr>
        <w:tc>
          <w:tcPr>
            <w:tcW w:w="799" w:type="dxa"/>
            <w:vMerge/>
            <w:vAlign w:val="center"/>
          </w:tcPr>
          <w:p w14:paraId="756E52D6" w14:textId="77777777" w:rsidR="002C06C5" w:rsidRPr="00AD1C6F" w:rsidRDefault="002C06C5" w:rsidP="00B3280C">
            <w:pPr>
              <w:spacing w:after="240" w:line="259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14:paraId="246CCEFC" w14:textId="326A3AFA" w:rsidR="002C06C5" w:rsidRPr="00AD1C6F" w:rsidRDefault="002C06C5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Przeprowadzenie Testów Demonstratora A oraz Demonstratora B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21E250E3" w14:textId="60D3DFCD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Rozpoczęcie Testów</w:t>
            </w:r>
            <w:r w:rsidR="00D25B36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– </w:t>
            </w:r>
            <w:r w:rsidR="009D3328" w:rsidRPr="7C3446BF">
              <w:rPr>
                <w:color w:val="000000" w:themeColor="text1"/>
                <w:sz w:val="20"/>
                <w:szCs w:val="20"/>
              </w:rPr>
              <w:t>nie wcześniej niż 7 dni od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 złożenia przez </w:t>
            </w:r>
            <w:r w:rsidR="00D25B36">
              <w:rPr>
                <w:rStyle w:val="normaltextrun"/>
                <w:color w:val="000000" w:themeColor="text1"/>
                <w:sz w:val="20"/>
                <w:szCs w:val="20"/>
              </w:rPr>
              <w:t>Uczestników Przedsięwzięcia</w:t>
            </w:r>
            <w:r w:rsidR="00D25B36">
              <w:rPr>
                <w:color w:val="000000" w:themeColor="text1"/>
                <w:sz w:val="20"/>
                <w:szCs w:val="20"/>
              </w:rPr>
              <w:t xml:space="preserve"> </w:t>
            </w:r>
            <w:r w:rsidRPr="7C3446BF">
              <w:rPr>
                <w:color w:val="000000" w:themeColor="text1"/>
                <w:sz w:val="20"/>
                <w:szCs w:val="20"/>
              </w:rPr>
              <w:t>Wyników Prac Etapu II</w:t>
            </w:r>
          </w:p>
          <w:p w14:paraId="7D4D5B1B" w14:textId="0245D355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Czas trwania</w:t>
            </w:r>
            <w:r w:rsidRPr="7C3446BF">
              <w:rPr>
                <w:color w:val="000000" w:themeColor="text1"/>
                <w:sz w:val="20"/>
                <w:szCs w:val="20"/>
              </w:rPr>
              <w:t> – 2 miesiące</w:t>
            </w:r>
          </w:p>
        </w:tc>
        <w:tc>
          <w:tcPr>
            <w:tcW w:w="851" w:type="dxa"/>
            <w:vMerge/>
            <w:vAlign w:val="center"/>
          </w:tcPr>
          <w:p w14:paraId="1BAD188A" w14:textId="2612AAF7" w:rsidR="002C06C5" w:rsidRPr="00AD1C6F" w:rsidRDefault="002C06C5" w:rsidP="00B3280C">
            <w:pPr>
              <w:spacing w:after="240"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C06C5" w:rsidRPr="00AD1C6F" w14:paraId="5BA72513" w14:textId="77777777" w:rsidTr="4A83F3FE">
        <w:trPr>
          <w:trHeight w:val="522"/>
        </w:trPr>
        <w:tc>
          <w:tcPr>
            <w:tcW w:w="799" w:type="dxa"/>
            <w:vMerge/>
            <w:vAlign w:val="center"/>
          </w:tcPr>
          <w:p w14:paraId="07DD8177" w14:textId="77777777" w:rsidR="002C06C5" w:rsidRPr="00AD1C6F" w:rsidRDefault="002C06C5" w:rsidP="00B3280C">
            <w:pPr>
              <w:spacing w:after="240" w:line="259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91" w:type="dxa"/>
            <w:shd w:val="clear" w:color="auto" w:fill="auto"/>
            <w:vAlign w:val="center"/>
          </w:tcPr>
          <w:p w14:paraId="57BC6781" w14:textId="3B3D9ED4" w:rsidR="002C06C5" w:rsidRPr="00AD1C6F" w:rsidRDefault="002C06C5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 xml:space="preserve">Ocena Wyników Prac Etapu II 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CA4AB82" w14:textId="7DC12D03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 xml:space="preserve">Ocena Wyników </w:t>
            </w:r>
            <w:r w:rsidR="00D25B36">
              <w:rPr>
                <w:color w:val="000000" w:themeColor="text1"/>
                <w:sz w:val="20"/>
                <w:szCs w:val="20"/>
                <w:u w:val="single"/>
              </w:rPr>
              <w:t>P</w:t>
            </w:r>
            <w:r w:rsidR="00D25B36" w:rsidRPr="7C3446BF">
              <w:rPr>
                <w:color w:val="000000" w:themeColor="text1"/>
                <w:sz w:val="20"/>
                <w:szCs w:val="20"/>
                <w:u w:val="single"/>
              </w:rPr>
              <w:t xml:space="preserve">rac </w:t>
            </w:r>
            <w:r w:rsidRPr="7C3446BF">
              <w:rPr>
                <w:color w:val="000000" w:themeColor="text1"/>
                <w:sz w:val="20"/>
                <w:szCs w:val="20"/>
                <w:u w:val="single"/>
              </w:rPr>
              <w:t>Etapu II</w:t>
            </w:r>
            <w:r w:rsidRPr="7C3446BF">
              <w:rPr>
                <w:color w:val="000000" w:themeColor="text1"/>
                <w:sz w:val="20"/>
                <w:szCs w:val="20"/>
              </w:rPr>
              <w:t xml:space="preserve"> – od dnia Zakończenia Testów Demonstratora A oraz Demonstratora B</w:t>
            </w:r>
          </w:p>
          <w:p w14:paraId="71DB9F52" w14:textId="345487FF" w:rsidR="002C06C5" w:rsidRPr="00AD1C6F" w:rsidRDefault="002C06C5" w:rsidP="00B3280C">
            <w:pPr>
              <w:spacing w:after="240" w:line="259" w:lineRule="auto"/>
              <w:jc w:val="center"/>
              <w:textAlignment w:val="baseline"/>
              <w:rPr>
                <w:color w:val="000000" w:themeColor="text1"/>
                <w:sz w:val="20"/>
                <w:szCs w:val="20"/>
                <w:u w:val="single"/>
              </w:rPr>
            </w:pPr>
            <w:r w:rsidRPr="7C3446BF">
              <w:rPr>
                <w:color w:val="000000" w:themeColor="text1"/>
                <w:sz w:val="20"/>
                <w:szCs w:val="20"/>
                <w:u w:val="single"/>
              </w:rPr>
              <w:t>Czas trwania</w:t>
            </w:r>
            <w:r w:rsidRPr="7C3446BF">
              <w:rPr>
                <w:color w:val="000000" w:themeColor="text1"/>
                <w:sz w:val="20"/>
                <w:szCs w:val="20"/>
              </w:rPr>
              <w:t> – 1 miesiąc</w:t>
            </w:r>
            <w:r w:rsidRPr="7C3446BF">
              <w:rPr>
                <w:color w:val="000000" w:themeColor="text1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851" w:type="dxa"/>
            <w:vMerge/>
            <w:vAlign w:val="center"/>
          </w:tcPr>
          <w:p w14:paraId="117BF65E" w14:textId="77777777" w:rsidR="002C06C5" w:rsidRPr="00AD1C6F" w:rsidRDefault="002C06C5" w:rsidP="00B3280C">
            <w:pPr>
              <w:spacing w:after="240"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83EAB" w:rsidRPr="00AD1C6F" w14:paraId="76DA90D4" w14:textId="77777777" w:rsidTr="4A83F3FE">
        <w:trPr>
          <w:trHeight w:val="522"/>
        </w:trPr>
        <w:tc>
          <w:tcPr>
            <w:tcW w:w="4390" w:type="dxa"/>
            <w:gridSpan w:val="2"/>
            <w:vAlign w:val="center"/>
          </w:tcPr>
          <w:p w14:paraId="17AD34D7" w14:textId="2D7421E0" w:rsidR="00283EAB" w:rsidRPr="00AD1C6F" w:rsidRDefault="00283EAB" w:rsidP="00B3280C">
            <w:pPr>
              <w:spacing w:after="240" w:line="259" w:lineRule="auto"/>
              <w:ind w:left="45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Zakończenie Przedsięwzięcia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AD0D307" w14:textId="76E8B92F" w:rsidR="00283EAB" w:rsidRPr="00AD1C6F" w:rsidRDefault="00283EAB" w:rsidP="00B3280C">
            <w:pPr>
              <w:spacing w:after="240" w:line="259" w:lineRule="auto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  <w:r w:rsidRPr="7C3446BF">
              <w:rPr>
                <w:color w:val="000000" w:themeColor="text1"/>
                <w:sz w:val="20"/>
                <w:szCs w:val="20"/>
              </w:rPr>
              <w:t>1 dzień po zakończeniu Oceny Wyników Prac Etapu II.</w:t>
            </w:r>
          </w:p>
        </w:tc>
        <w:tc>
          <w:tcPr>
            <w:tcW w:w="851" w:type="dxa"/>
            <w:vMerge/>
            <w:vAlign w:val="center"/>
          </w:tcPr>
          <w:p w14:paraId="683C92DA" w14:textId="77777777" w:rsidR="00283EAB" w:rsidRPr="00AD1C6F" w:rsidRDefault="00283EAB" w:rsidP="00B3280C">
            <w:pPr>
              <w:spacing w:after="240" w:line="259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3564D" w:rsidRPr="00AD1C6F" w14:paraId="2FA477E1" w14:textId="77777777" w:rsidTr="4A83F3FE">
        <w:trPr>
          <w:trHeight w:val="406"/>
        </w:trPr>
        <w:tc>
          <w:tcPr>
            <w:tcW w:w="4390" w:type="dxa"/>
            <w:gridSpan w:val="2"/>
            <w:shd w:val="clear" w:color="auto" w:fill="A8D08D" w:themeFill="accent6" w:themeFillTint="99"/>
            <w:vAlign w:val="center"/>
            <w:hideMark/>
          </w:tcPr>
          <w:p w14:paraId="3C30D975" w14:textId="77777777" w:rsidR="0083564D" w:rsidRPr="00AD1C6F" w:rsidRDefault="0083564D" w:rsidP="00B3280C">
            <w:pPr>
              <w:spacing w:line="259" w:lineRule="auto"/>
              <w:jc w:val="right"/>
              <w:textAlignment w:val="baseline"/>
              <w:rPr>
                <w:sz w:val="20"/>
                <w:szCs w:val="20"/>
              </w:rPr>
            </w:pPr>
            <w:r w:rsidRPr="7C3446BF">
              <w:rPr>
                <w:b/>
                <w:bCs/>
                <w:color w:val="000000" w:themeColor="text1"/>
                <w:sz w:val="20"/>
                <w:szCs w:val="20"/>
              </w:rPr>
              <w:t>Łącznie:</w:t>
            </w:r>
            <w:r w:rsidRPr="7C3446BF">
              <w:rPr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252" w:type="dxa"/>
            <w:shd w:val="clear" w:color="auto" w:fill="A8D08D" w:themeFill="accent6" w:themeFillTint="99"/>
            <w:vAlign w:val="center"/>
            <w:hideMark/>
          </w:tcPr>
          <w:p w14:paraId="391320CA" w14:textId="3156ACDA" w:rsidR="0083564D" w:rsidRPr="00AD1C6F" w:rsidRDefault="0083564D" w:rsidP="00B3280C">
            <w:pPr>
              <w:spacing w:line="259" w:lineRule="auto"/>
              <w:jc w:val="center"/>
              <w:textAlignment w:val="baseline"/>
              <w:rPr>
                <w:sz w:val="20"/>
                <w:szCs w:val="20"/>
              </w:rPr>
            </w:pPr>
            <w:r w:rsidRPr="7C3446BF">
              <w:rPr>
                <w:b/>
                <w:bCs/>
                <w:sz w:val="20"/>
                <w:szCs w:val="20"/>
              </w:rPr>
              <w:t>2</w:t>
            </w:r>
            <w:r w:rsidR="00360CB1" w:rsidRPr="7C3446BF">
              <w:rPr>
                <w:b/>
                <w:bCs/>
                <w:sz w:val="20"/>
                <w:szCs w:val="20"/>
              </w:rPr>
              <w:t>7</w:t>
            </w:r>
            <w:r w:rsidRPr="7C3446BF">
              <w:rPr>
                <w:b/>
                <w:bCs/>
                <w:sz w:val="20"/>
                <w:szCs w:val="20"/>
              </w:rPr>
              <w:t xml:space="preserve"> miesięcy</w:t>
            </w:r>
          </w:p>
        </w:tc>
        <w:tc>
          <w:tcPr>
            <w:tcW w:w="851" w:type="dxa"/>
            <w:shd w:val="clear" w:color="auto" w:fill="A8D08D" w:themeFill="accent6" w:themeFillTint="99"/>
            <w:vAlign w:val="center"/>
            <w:hideMark/>
          </w:tcPr>
          <w:p w14:paraId="2DDDC392" w14:textId="77777777" w:rsidR="0083564D" w:rsidRPr="00AD1C6F" w:rsidRDefault="0083564D" w:rsidP="00B3280C">
            <w:pPr>
              <w:spacing w:line="259" w:lineRule="auto"/>
              <w:jc w:val="center"/>
              <w:textAlignment w:val="baseline"/>
              <w:rPr>
                <w:sz w:val="20"/>
                <w:szCs w:val="20"/>
              </w:rPr>
            </w:pPr>
            <w:r w:rsidRPr="7C3446BF">
              <w:rPr>
                <w:sz w:val="20"/>
                <w:szCs w:val="20"/>
              </w:rPr>
              <w:t> </w:t>
            </w:r>
          </w:p>
        </w:tc>
      </w:tr>
    </w:tbl>
    <w:p w14:paraId="247CD83A" w14:textId="1151BB39" w:rsidR="00895A98" w:rsidRPr="00AD1C6F" w:rsidRDefault="007C25D6" w:rsidP="00B3280C">
      <w:pPr>
        <w:spacing w:line="259" w:lineRule="auto"/>
        <w:jc w:val="both"/>
      </w:pPr>
      <w:r w:rsidRPr="7C3446BF">
        <w:rPr>
          <w:rFonts w:eastAsia="Calibri"/>
          <w:lang w:eastAsia="pl-PL"/>
        </w:rPr>
        <w:t>*</w:t>
      </w:r>
      <w:r w:rsidRPr="7C3446BF">
        <w:t xml:space="preserve"> z zastrzeżeniem postanowień Umowy dot. zmiany terminów jej realizacji</w:t>
      </w:r>
      <w:r w:rsidR="00D93B4C" w:rsidRPr="7C3446BF">
        <w:t xml:space="preserve"> (daty w Tabeli nr 2 mogą ulec przesunięciu) </w:t>
      </w:r>
    </w:p>
    <w:p w14:paraId="1C2DFED5" w14:textId="56A951DD" w:rsidR="00E0268A" w:rsidRPr="00AD1C6F" w:rsidRDefault="00E0268A" w:rsidP="00B3280C">
      <w:pPr>
        <w:pStyle w:val="Nagwek1"/>
        <w:spacing w:line="259" w:lineRule="auto"/>
        <w:rPr>
          <w:rFonts w:cstheme="minorBidi"/>
        </w:rPr>
      </w:pPr>
      <w:bookmarkStart w:id="7" w:name="_Toc69200512"/>
      <w:bookmarkStart w:id="8" w:name="_Toc69201061"/>
      <w:bookmarkStart w:id="9" w:name="_Toc69201157"/>
      <w:bookmarkStart w:id="10" w:name="_Toc69200513"/>
      <w:bookmarkStart w:id="11" w:name="_Toc69201062"/>
      <w:bookmarkStart w:id="12" w:name="_Toc69201158"/>
      <w:bookmarkStart w:id="13" w:name="_Toc69200514"/>
      <w:bookmarkStart w:id="14" w:name="_Toc69201063"/>
      <w:bookmarkStart w:id="15" w:name="_Toc69201159"/>
      <w:bookmarkStart w:id="16" w:name="_Toc69200515"/>
      <w:bookmarkStart w:id="17" w:name="_Toc69201064"/>
      <w:bookmarkStart w:id="18" w:name="_Toc69201160"/>
      <w:bookmarkStart w:id="19" w:name="_Toc69200516"/>
      <w:bookmarkStart w:id="20" w:name="_Toc69201065"/>
      <w:bookmarkStart w:id="21" w:name="_Toc69201161"/>
      <w:bookmarkStart w:id="22" w:name="_Toc69200517"/>
      <w:bookmarkStart w:id="23" w:name="_Toc69201066"/>
      <w:bookmarkStart w:id="24" w:name="_Toc69201162"/>
      <w:bookmarkStart w:id="25" w:name="_Toc69200518"/>
      <w:bookmarkStart w:id="26" w:name="_Toc69201067"/>
      <w:bookmarkStart w:id="27" w:name="_Toc69201163"/>
      <w:bookmarkStart w:id="28" w:name="_Toc69200519"/>
      <w:bookmarkStart w:id="29" w:name="_Toc69201068"/>
      <w:bookmarkStart w:id="30" w:name="_Toc69201164"/>
      <w:bookmarkStart w:id="31" w:name="_Toc68863441"/>
      <w:bookmarkStart w:id="32" w:name="_Toc69115226"/>
      <w:bookmarkStart w:id="33" w:name="_Toc69115254"/>
      <w:bookmarkStart w:id="34" w:name="_Toc69200520"/>
      <w:bookmarkStart w:id="35" w:name="_Toc69201069"/>
      <w:bookmarkStart w:id="36" w:name="_Toc69201165"/>
      <w:bookmarkStart w:id="37" w:name="_Toc68863442"/>
      <w:bookmarkStart w:id="38" w:name="_Toc69115227"/>
      <w:bookmarkStart w:id="39" w:name="_Toc69115255"/>
      <w:bookmarkStart w:id="40" w:name="_Toc69200521"/>
      <w:bookmarkStart w:id="41" w:name="_Toc69201070"/>
      <w:bookmarkStart w:id="42" w:name="_Toc69201166"/>
      <w:bookmarkStart w:id="43" w:name="_Toc68863443"/>
      <w:bookmarkStart w:id="44" w:name="_Toc69115228"/>
      <w:bookmarkStart w:id="45" w:name="_Toc69115256"/>
      <w:bookmarkStart w:id="46" w:name="_Toc69200522"/>
      <w:bookmarkStart w:id="47" w:name="_Toc69201071"/>
      <w:bookmarkStart w:id="48" w:name="_Toc69201167"/>
      <w:bookmarkStart w:id="49" w:name="_Toc69200523"/>
      <w:bookmarkStart w:id="50" w:name="_Toc69201072"/>
      <w:bookmarkStart w:id="51" w:name="_Toc69201168"/>
      <w:bookmarkStart w:id="52" w:name="_Toc69200524"/>
      <w:bookmarkStart w:id="53" w:name="_Toc69201073"/>
      <w:bookmarkStart w:id="54" w:name="_Toc69201169"/>
      <w:bookmarkStart w:id="55" w:name="_Toc69200525"/>
      <w:bookmarkStart w:id="56" w:name="_Toc69201074"/>
      <w:bookmarkStart w:id="57" w:name="_Toc69201170"/>
      <w:bookmarkStart w:id="58" w:name="_Toc69200526"/>
      <w:bookmarkStart w:id="59" w:name="_Toc69201075"/>
      <w:bookmarkStart w:id="60" w:name="_Toc69201171"/>
      <w:bookmarkStart w:id="61" w:name="_Toc69200528"/>
      <w:bookmarkStart w:id="62" w:name="_Toc69201077"/>
      <w:bookmarkStart w:id="63" w:name="_Toc69201173"/>
      <w:bookmarkStart w:id="64" w:name="_Toc69200533"/>
      <w:bookmarkStart w:id="65" w:name="_Toc69201082"/>
      <w:bookmarkStart w:id="66" w:name="_Toc69201178"/>
      <w:bookmarkStart w:id="67" w:name="_Toc69200538"/>
      <w:bookmarkStart w:id="68" w:name="_Toc69201087"/>
      <w:bookmarkStart w:id="69" w:name="_Toc69201183"/>
      <w:bookmarkStart w:id="70" w:name="_Toc69200552"/>
      <w:bookmarkStart w:id="71" w:name="_Toc69201101"/>
      <w:bookmarkStart w:id="72" w:name="_Toc69201197"/>
      <w:bookmarkStart w:id="73" w:name="_Toc69200565"/>
      <w:bookmarkStart w:id="74" w:name="_Toc69201114"/>
      <w:bookmarkStart w:id="75" w:name="_Toc69201210"/>
      <w:bookmarkStart w:id="76" w:name="_Toc69200576"/>
      <w:bookmarkStart w:id="77" w:name="_Toc69201125"/>
      <w:bookmarkStart w:id="78" w:name="_Toc69201221"/>
      <w:bookmarkStart w:id="79" w:name="_Toc69200577"/>
      <w:bookmarkStart w:id="80" w:name="_Toc69201126"/>
      <w:bookmarkStart w:id="81" w:name="_Toc69201222"/>
      <w:bookmarkStart w:id="82" w:name="_Hlk53939239"/>
      <w:bookmarkStart w:id="83" w:name="_Toc69200578"/>
      <w:bookmarkStart w:id="84" w:name="_Toc69201127"/>
      <w:bookmarkStart w:id="85" w:name="_Toc69201223"/>
      <w:bookmarkStart w:id="86" w:name="_Toc69200579"/>
      <w:bookmarkStart w:id="87" w:name="_Toc69201128"/>
      <w:bookmarkStart w:id="88" w:name="_Toc69201224"/>
      <w:bookmarkStart w:id="89" w:name="_Toc69200580"/>
      <w:bookmarkStart w:id="90" w:name="_Toc69201129"/>
      <w:bookmarkStart w:id="91" w:name="_Toc69201225"/>
      <w:bookmarkStart w:id="92" w:name="_Toc69200581"/>
      <w:bookmarkStart w:id="93" w:name="_Toc69201130"/>
      <w:bookmarkStart w:id="94" w:name="_Toc69201226"/>
      <w:bookmarkStart w:id="95" w:name="_Toc68863446"/>
      <w:bookmarkStart w:id="96" w:name="_Toc69115231"/>
      <w:bookmarkStart w:id="97" w:name="_Toc69115259"/>
      <w:bookmarkStart w:id="98" w:name="_Toc69117753"/>
      <w:bookmarkStart w:id="99" w:name="_Toc69200582"/>
      <w:bookmarkStart w:id="100" w:name="_Toc69201131"/>
      <w:bookmarkStart w:id="101" w:name="_Toc69201227"/>
      <w:bookmarkStart w:id="102" w:name="_Toc68863447"/>
      <w:bookmarkStart w:id="103" w:name="_Toc69115232"/>
      <w:bookmarkStart w:id="104" w:name="_Toc69115260"/>
      <w:bookmarkStart w:id="105" w:name="_Toc69117754"/>
      <w:bookmarkStart w:id="106" w:name="_Toc69200583"/>
      <w:bookmarkStart w:id="107" w:name="_Toc69201132"/>
      <w:bookmarkStart w:id="108" w:name="_Toc69201228"/>
      <w:bookmarkStart w:id="109" w:name="_Toc68863448"/>
      <w:bookmarkStart w:id="110" w:name="_Toc69115233"/>
      <w:bookmarkStart w:id="111" w:name="_Toc69115261"/>
      <w:bookmarkStart w:id="112" w:name="_Toc69117755"/>
      <w:bookmarkStart w:id="113" w:name="_Toc69200584"/>
      <w:bookmarkStart w:id="114" w:name="_Toc69201133"/>
      <w:bookmarkStart w:id="115" w:name="_Toc69201229"/>
      <w:bookmarkStart w:id="116" w:name="_Toc68863449"/>
      <w:bookmarkStart w:id="117" w:name="_Toc69115234"/>
      <w:bookmarkStart w:id="118" w:name="_Toc69115262"/>
      <w:bookmarkStart w:id="119" w:name="_Toc69117756"/>
      <w:bookmarkStart w:id="120" w:name="_Toc69200585"/>
      <w:bookmarkStart w:id="121" w:name="_Toc69201134"/>
      <w:bookmarkStart w:id="122" w:name="_Toc69201230"/>
      <w:bookmarkStart w:id="123" w:name="_Toc68863450"/>
      <w:bookmarkStart w:id="124" w:name="_Toc69115235"/>
      <w:bookmarkStart w:id="125" w:name="_Toc69115263"/>
      <w:bookmarkStart w:id="126" w:name="_Toc69117757"/>
      <w:bookmarkStart w:id="127" w:name="_Toc69200586"/>
      <w:bookmarkStart w:id="128" w:name="_Toc69201135"/>
      <w:bookmarkStart w:id="129" w:name="_Toc69201231"/>
      <w:bookmarkStart w:id="130" w:name="_Toc68863451"/>
      <w:bookmarkStart w:id="131" w:name="_Toc69115236"/>
      <w:bookmarkStart w:id="132" w:name="_Toc69115264"/>
      <w:bookmarkStart w:id="133" w:name="_Toc69117758"/>
      <w:bookmarkStart w:id="134" w:name="_Toc69200587"/>
      <w:bookmarkStart w:id="135" w:name="_Toc69201136"/>
      <w:bookmarkStart w:id="136" w:name="_Toc69201232"/>
      <w:bookmarkStart w:id="137" w:name="_Toc72409392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7C3446BF">
        <w:rPr>
          <w:rFonts w:cstheme="minorBidi"/>
        </w:rPr>
        <w:t>Etap I</w:t>
      </w:r>
      <w:bookmarkEnd w:id="137"/>
      <w:r w:rsidRPr="7C3446BF">
        <w:rPr>
          <w:rFonts w:cstheme="minorBidi"/>
        </w:rPr>
        <w:t xml:space="preserve"> </w:t>
      </w:r>
    </w:p>
    <w:p w14:paraId="44A96CDE" w14:textId="5008EF7D" w:rsidR="00816C04" w:rsidRPr="00AD1C6F" w:rsidRDefault="00816C04" w:rsidP="00B3280C">
      <w:pPr>
        <w:pStyle w:val="Nagwek2"/>
        <w:spacing w:line="259" w:lineRule="auto"/>
      </w:pPr>
      <w:r w:rsidRPr="7C3446BF">
        <w:t xml:space="preserve"> </w:t>
      </w:r>
      <w:bookmarkStart w:id="138" w:name="_Toc72409393"/>
      <w:r w:rsidRPr="7C3446BF">
        <w:t>Informacje wstępne</w:t>
      </w:r>
      <w:bookmarkEnd w:id="138"/>
      <w:r w:rsidRPr="7C3446BF">
        <w:t xml:space="preserve"> </w:t>
      </w:r>
    </w:p>
    <w:p w14:paraId="409C08DA" w14:textId="59152BE5" w:rsidR="004F2D88" w:rsidRPr="00AD1C6F" w:rsidRDefault="004F2D88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lang w:eastAsia="pl-PL"/>
        </w:rPr>
        <w:t xml:space="preserve">W ramach Etapu I Wykonawca prowadzi prace badawczo-rozwojowe w zakresie </w:t>
      </w:r>
      <w:r w:rsidRPr="7C3446BF">
        <w:rPr>
          <w:rFonts w:eastAsia="Calibri"/>
          <w:lang w:eastAsia="pl-PL"/>
        </w:rPr>
        <w:t>opracowania Prototypu innowacyjnego Systemu retencjonowania i oczyszczania wody deszczowej</w:t>
      </w:r>
      <w:r w:rsidRPr="7C3446BF">
        <w:rPr>
          <w:lang w:eastAsia="pl-PL"/>
        </w:rPr>
        <w:t xml:space="preserve">. Wyniki Prac zostaną ocenione przez Zamawiającego. </w:t>
      </w:r>
      <w:r w:rsidRPr="7C3446BF">
        <w:rPr>
          <w:rFonts w:eastAsia="Calibri"/>
          <w:lang w:eastAsia="pl-PL"/>
        </w:rPr>
        <w:t xml:space="preserve">Na ich podstawie Zamawiający dokona Selekcji </w:t>
      </w:r>
      <w:r w:rsidR="00D25B36" w:rsidRPr="00D25B36">
        <w:rPr>
          <w:rFonts w:eastAsia="Calibri"/>
          <w:lang w:eastAsia="pl-PL"/>
        </w:rPr>
        <w:t xml:space="preserve">Uczestników Przedsięwzięcia </w:t>
      </w:r>
      <w:r w:rsidRPr="7C3446BF">
        <w:rPr>
          <w:rFonts w:eastAsia="Calibri"/>
          <w:lang w:eastAsia="pl-PL"/>
        </w:rPr>
        <w:t xml:space="preserve">do Etapu II. </w:t>
      </w:r>
    </w:p>
    <w:p w14:paraId="3D0C7188" w14:textId="77777777" w:rsidR="004F2D88" w:rsidRPr="00AD1C6F" w:rsidRDefault="004F2D88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wymaga, aby podczas prowadzenia prac Wykonawca bezwzględnie przestrzegał zasad bezpieczeństwa i higieny pracy oraz wszystkie prace realizował zgodnie z obowiązującymi normami. </w:t>
      </w:r>
    </w:p>
    <w:p w14:paraId="2874A871" w14:textId="61DDBA73" w:rsidR="003E352D" w:rsidRPr="00AD1C6F" w:rsidRDefault="004F2D88" w:rsidP="00B3280C">
      <w:pPr>
        <w:pStyle w:val="Nagwek2"/>
        <w:spacing w:line="259" w:lineRule="auto"/>
        <w:rPr>
          <w:rStyle w:val="normaltextrun"/>
        </w:rPr>
      </w:pPr>
      <w:bookmarkStart w:id="139" w:name="_Toc72409394"/>
      <w:r w:rsidRPr="7C3446BF">
        <w:lastRenderedPageBreak/>
        <w:t>Zakres prac B+R w Etapie I</w:t>
      </w:r>
      <w:bookmarkEnd w:id="139"/>
    </w:p>
    <w:p w14:paraId="4CE830F1" w14:textId="56460DCE" w:rsidR="004F2D88" w:rsidRPr="00AD1C6F" w:rsidRDefault="004F2D88" w:rsidP="00B3280C">
      <w:pPr>
        <w:pStyle w:val="paragraph"/>
        <w:spacing w:before="0" w:beforeAutospacing="0" w:after="0" w:afterAutospacing="0" w:line="259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Etap I Przedsięwzięcia „Technologie Domowej retencji” rozpoczyna się wraz z podpisaniem Umowy pomiędzy Wykonawcą, a</w:t>
      </w:r>
      <w:r w:rsidR="00244E64"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 Zamawiającym. W ramach Etapu I</w:t>
      </w: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 Wykonawca przeprowadzi Prace B+R (badawczo-rozwojowe) mające na celu:</w:t>
      </w:r>
      <w:r w:rsidRPr="7C3446BF">
        <w:rPr>
          <w:rStyle w:val="eop"/>
          <w:rFonts w:ascii="Calibri" w:hAnsi="Calibri" w:cs="Calibri"/>
          <w:color w:val="000000" w:themeColor="text1"/>
          <w:sz w:val="22"/>
          <w:szCs w:val="22"/>
        </w:rPr>
        <w:t> </w:t>
      </w:r>
    </w:p>
    <w:p w14:paraId="02AA6C30" w14:textId="77777777" w:rsidR="004F2D88" w:rsidRPr="00AD1C6F" w:rsidRDefault="004F2D88" w:rsidP="00B3280C">
      <w:pPr>
        <w:pStyle w:val="paragraph"/>
        <w:numPr>
          <w:ilvl w:val="0"/>
          <w:numId w:val="15"/>
        </w:numPr>
        <w:tabs>
          <w:tab w:val="clear" w:pos="720"/>
        </w:tabs>
        <w:spacing w:before="0" w:beforeAutospacing="0" w:after="0" w:afterAutospacing="0" w:line="259" w:lineRule="auto"/>
        <w:ind w:left="426" w:hanging="426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opracowanie Systemu retencjonowania i oczyszczania wody deszczowej, zgodnie z Wymaganiami przedstawionymi w Załączniku nr 1 do Regulaminu oraz o parametrach i rozwiązaniach innowacyjnych deklarowanych przez Wykonawcę we Wniosku o dopuszczenie do udziału w Postępowaniu, </w:t>
      </w:r>
    </w:p>
    <w:p w14:paraId="4489809D" w14:textId="1E5D1813" w:rsidR="00D93B4C" w:rsidRPr="00AD1C6F" w:rsidRDefault="004F2D88" w:rsidP="00B3280C">
      <w:pPr>
        <w:pStyle w:val="paragraph"/>
        <w:numPr>
          <w:ilvl w:val="0"/>
          <w:numId w:val="15"/>
        </w:numPr>
        <w:tabs>
          <w:tab w:val="clear" w:pos="720"/>
        </w:tabs>
        <w:spacing w:before="0" w:beforeAutospacing="0" w:after="0" w:afterAutospacing="0" w:line="259" w:lineRule="auto"/>
        <w:ind w:left="426" w:hanging="426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opracowanie obligatoryjnych Wyników Prac Etapu I wskazanych w Tabeli 2.</w:t>
      </w:r>
      <w:r w:rsidRPr="7C3446BF">
        <w:rPr>
          <w:rStyle w:val="eop"/>
          <w:rFonts w:ascii="Calibri" w:hAnsi="Calibri" w:cs="Calibri"/>
          <w:color w:val="000000" w:themeColor="text1"/>
          <w:sz w:val="22"/>
          <w:szCs w:val="22"/>
        </w:rPr>
        <w:t> </w:t>
      </w:r>
    </w:p>
    <w:p w14:paraId="523CA48D" w14:textId="77777777" w:rsidR="005144F8" w:rsidRPr="00AD1C6F" w:rsidRDefault="005144F8" w:rsidP="00B3280C">
      <w:pPr>
        <w:pStyle w:val="paragraph"/>
        <w:numPr>
          <w:ilvl w:val="0"/>
          <w:numId w:val="15"/>
        </w:numPr>
        <w:tabs>
          <w:tab w:val="clear" w:pos="720"/>
        </w:tabs>
        <w:spacing w:before="0" w:beforeAutospacing="0" w:after="0" w:afterAutospacing="0" w:line="259" w:lineRule="auto"/>
        <w:ind w:left="426" w:hanging="426"/>
        <w:jc w:val="both"/>
        <w:textAlignment w:val="baseline"/>
        <w:rPr>
          <w:rStyle w:val="normaltextrun"/>
          <w:color w:val="000000"/>
        </w:rPr>
      </w:pP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przygotowanie</w:t>
      </w:r>
      <w:r w:rsidR="00D93B4C"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niezbędnych dokumentów i wystąpieni</w:t>
      </w: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e</w:t>
      </w:r>
      <w:r w:rsidR="00D93B4C"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o konieczne pozwolenia dopuszczające opracowywany System do użytkowania zgodnie z polskim prawem </w:t>
      </w:r>
    </w:p>
    <w:p w14:paraId="0026DE0F" w14:textId="0827705C" w:rsidR="005144F8" w:rsidRPr="00AD1C6F" w:rsidRDefault="005144F8" w:rsidP="00B3280C">
      <w:pPr>
        <w:pStyle w:val="paragraph"/>
        <w:numPr>
          <w:ilvl w:val="0"/>
          <w:numId w:val="15"/>
        </w:numPr>
        <w:tabs>
          <w:tab w:val="clear" w:pos="720"/>
        </w:tabs>
        <w:spacing w:before="0" w:beforeAutospacing="0" w:after="0" w:afterAutospacing="0" w:line="259" w:lineRule="auto"/>
        <w:ind w:left="426" w:hanging="426"/>
        <w:jc w:val="both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</w:rPr>
      </w:pP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po zdefiniowaniu </w:t>
      </w:r>
      <w:r w:rsidR="006B0187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L</w:t>
      </w:r>
      <w:r w:rsidR="006B0187"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okalizacji </w:t>
      </w: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dla Demonstratora A oraz Demonstratora B przez Zamawiającego, Wykonawca przygotuje projekty budowlane dla Demonstratora Systemu Budynku Jednorodzinnego oraz Demonstratora Systemu dla Budynku Szkoły,</w:t>
      </w:r>
      <w:r w:rsidR="00D25B36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A12F6E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na rzecz Partnera Strategicznego.</w:t>
      </w:r>
    </w:p>
    <w:p w14:paraId="652B0764" w14:textId="721B1C78" w:rsidR="004F2D88" w:rsidRPr="00AD1C6F" w:rsidRDefault="004F2D88" w:rsidP="00B3280C">
      <w:pPr>
        <w:pStyle w:val="paragraph"/>
        <w:spacing w:before="120" w:beforeAutospacing="0" w:after="0" w:afterAutospacing="0" w:line="259" w:lineRule="auto"/>
        <w:jc w:val="both"/>
        <w:textAlignment w:val="baseline"/>
        <w:rPr>
          <w:rStyle w:val="normaltextrun"/>
          <w:color w:val="000000"/>
        </w:rPr>
      </w:pP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Wykonawca jest zobligo</w:t>
      </w:r>
      <w:r w:rsidR="005144F8"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wany do prowadzenia Prac B+R na </w:t>
      </w:r>
      <w:r w:rsidRPr="7C3446BF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podstawie Harmonogramu Prac zgodnie z zasadami określonymi w niniejszym dokumencie.</w:t>
      </w:r>
      <w:r w:rsidR="00D25B36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</w:t>
      </w:r>
    </w:p>
    <w:p w14:paraId="3E1C4C39" w14:textId="77777777" w:rsidR="002A3E01" w:rsidRPr="00AD1C6F" w:rsidRDefault="002A3E01" w:rsidP="00B3280C">
      <w:pPr>
        <w:pStyle w:val="Nagwek2"/>
        <w:spacing w:line="259" w:lineRule="auto"/>
      </w:pPr>
      <w:bookmarkStart w:id="140" w:name="_Toc72409395"/>
      <w:bookmarkStart w:id="141" w:name="_Ref71536657"/>
      <w:bookmarkStart w:id="142" w:name="_Ref71536692"/>
      <w:r w:rsidRPr="7C3446BF">
        <w:t>Zasady Aktualizacji Oferty po przeprowadzeniu Prac B+R</w:t>
      </w:r>
      <w:bookmarkEnd w:id="140"/>
      <w:r w:rsidRPr="7C3446BF">
        <w:t xml:space="preserve"> </w:t>
      </w:r>
      <w:bookmarkEnd w:id="141"/>
      <w:bookmarkEnd w:id="142"/>
    </w:p>
    <w:p w14:paraId="787DAA46" w14:textId="149A95C2" w:rsidR="002A3E01" w:rsidRPr="00AD1C6F" w:rsidRDefault="002A3E01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Wykonawca zobowiązany jest do przedstawienia zaktualizowanej Oferty na opracowanie „Systemu do retencjonowania i oczyszczania wody deszczowej”, nawet w przypadku, gdy utrzymuje deklaracje zawarte w Ofercie na tym samym poziomie. W ramach uaktualnionej Oferty Wykonawca może na podstawie Wyników Prac B+R zadeklarować poprawę lub pogorszenie wcześniej deklarowanych Wymagań Konkursowych KON1.1A-KON1.7A oraz KON1.1B-KON1.7B</w:t>
      </w:r>
      <w:r w:rsidR="00E70E45" w:rsidRPr="7C3446BF">
        <w:rPr>
          <w:rFonts w:eastAsia="Calibri"/>
          <w:lang w:eastAsia="pl-PL"/>
        </w:rPr>
        <w:t xml:space="preserve"> oraz Wymagań Jakościowych JAK1.1-JAK1.</w:t>
      </w:r>
      <w:r w:rsidR="00BD47AB" w:rsidRPr="7C3446BF">
        <w:rPr>
          <w:rFonts w:eastAsia="Calibri"/>
          <w:lang w:eastAsia="pl-PL"/>
        </w:rPr>
        <w:t>5</w:t>
      </w:r>
      <w:r w:rsidRPr="7C3446BF">
        <w:rPr>
          <w:rFonts w:eastAsia="Calibri"/>
          <w:lang w:eastAsia="pl-PL"/>
        </w:rPr>
        <w:t>, jednak pogorszone</w:t>
      </w:r>
      <w:r w:rsidR="00E70E45" w:rsidRPr="7C3446BF">
        <w:rPr>
          <w:rFonts w:eastAsia="Calibri"/>
          <w:lang w:eastAsia="pl-PL"/>
        </w:rPr>
        <w:t xml:space="preserve"> parametry nie mogą przekraczać</w:t>
      </w:r>
      <w:r w:rsidRPr="7C3446BF">
        <w:rPr>
          <w:rFonts w:eastAsia="Calibri"/>
          <w:lang w:eastAsia="pl-PL"/>
        </w:rPr>
        <w:t xml:space="preserve"> Granicy Błędu</w:t>
      </w:r>
      <w:r w:rsidR="00E70E45" w:rsidRPr="7C3446BF">
        <w:rPr>
          <w:rFonts w:eastAsia="Calibri"/>
          <w:lang w:eastAsia="pl-PL"/>
        </w:rPr>
        <w:t xml:space="preserve">. </w:t>
      </w:r>
      <w:r w:rsidRPr="7C3446BF">
        <w:rPr>
          <w:rFonts w:eastAsia="Calibri"/>
          <w:lang w:eastAsia="pl-PL"/>
        </w:rPr>
        <w:t xml:space="preserve">Parametry Konkursowe Wykonawca oblicza w Modelu Obliczeniowym i przedstawia korzystając z arkusza kalkulacyjnego znajdującego się w </w:t>
      </w:r>
      <w:r w:rsidR="00E70E45" w:rsidRPr="7C3446BF">
        <w:rPr>
          <w:rFonts w:eastAsia="Calibri"/>
          <w:lang w:eastAsia="pl-PL"/>
        </w:rPr>
        <w:t>Załączniku</w:t>
      </w:r>
      <w:r w:rsidRPr="7C3446BF">
        <w:rPr>
          <w:rFonts w:eastAsia="Calibri"/>
          <w:lang w:eastAsia="pl-PL"/>
        </w:rPr>
        <w:t xml:space="preserve"> 3</w:t>
      </w:r>
      <w:r w:rsidR="00E70E45" w:rsidRPr="7C3446BF">
        <w:rPr>
          <w:rFonts w:eastAsia="Calibri"/>
          <w:lang w:eastAsia="pl-PL"/>
        </w:rPr>
        <w:t>.1 do Regulaminu.</w:t>
      </w:r>
    </w:p>
    <w:p w14:paraId="07FA33F2" w14:textId="77777777" w:rsidR="002A3E01" w:rsidRPr="00AD1C6F" w:rsidRDefault="002A3E01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Wszystkie dokumenty uaktualnionej Oferty muszą zostać dostarczone Zamawiającemu w formie elektronicznej, dostępne do edycji. </w:t>
      </w:r>
    </w:p>
    <w:p w14:paraId="0A2E8C91" w14:textId="7471614C" w:rsidR="00E626CE" w:rsidRPr="00AD1C6F" w:rsidRDefault="00E626CE" w:rsidP="00B3280C">
      <w:pPr>
        <w:pStyle w:val="Nagwek2"/>
        <w:spacing w:line="259" w:lineRule="auto"/>
      </w:pPr>
      <w:bookmarkStart w:id="143" w:name="_Toc72409396"/>
      <w:r w:rsidRPr="7C3446BF">
        <w:t>Wyniki Prac Etapu I</w:t>
      </w:r>
      <w:bookmarkEnd w:id="143"/>
    </w:p>
    <w:p w14:paraId="36D343EF" w14:textId="30BDDE93" w:rsidR="00E626CE" w:rsidRPr="00AD1C6F" w:rsidRDefault="00A12F6E" w:rsidP="00B3280C">
      <w:pPr>
        <w:spacing w:after="160" w:line="259" w:lineRule="auto"/>
        <w:jc w:val="both"/>
        <w:rPr>
          <w:rFonts w:eastAsia="Calibri"/>
          <w:lang w:eastAsia="pl-PL"/>
        </w:rPr>
      </w:pPr>
      <w:r>
        <w:rPr>
          <w:rFonts w:eastAsia="Calibri"/>
          <w:lang w:eastAsia="pl-PL"/>
        </w:rPr>
        <w:t>Uczestnicy Przedsięwzięcia</w:t>
      </w:r>
      <w:r w:rsidRPr="7C3446BF">
        <w:rPr>
          <w:rFonts w:eastAsia="Calibri"/>
          <w:lang w:eastAsia="pl-PL"/>
        </w:rPr>
        <w:t xml:space="preserve"> </w:t>
      </w:r>
      <w:r w:rsidR="00E626CE" w:rsidRPr="7C3446BF">
        <w:rPr>
          <w:rFonts w:eastAsia="Calibri"/>
          <w:lang w:eastAsia="pl-PL"/>
        </w:rPr>
        <w:t xml:space="preserve">opracują Wyniki Prac Etapu I, które przedstawią Zamawiającemu do oceny zgodnie z Harmonogramem. Listę Wyników Prac Etapu I zawiera Tabela 2. </w:t>
      </w:r>
    </w:p>
    <w:p w14:paraId="6196F7AE" w14:textId="7F106BAA" w:rsidR="00D75F04" w:rsidRPr="00AD1C6F" w:rsidRDefault="00D75F04" w:rsidP="00B3280C">
      <w:pPr>
        <w:pStyle w:val="Legenda"/>
        <w:keepNext/>
        <w:spacing w:line="259" w:lineRule="auto"/>
        <w:rPr>
          <w:b/>
          <w:bCs/>
          <w:sz w:val="22"/>
          <w:szCs w:val="22"/>
        </w:rPr>
      </w:pPr>
      <w:r w:rsidRPr="7C3446BF">
        <w:rPr>
          <w:b/>
          <w:bCs/>
          <w:sz w:val="22"/>
          <w:szCs w:val="22"/>
        </w:rPr>
        <w:t xml:space="preserve">Tabela </w:t>
      </w:r>
      <w:r w:rsidRPr="7C3446BF">
        <w:rPr>
          <w:b/>
          <w:bCs/>
          <w:sz w:val="22"/>
          <w:szCs w:val="22"/>
        </w:rPr>
        <w:fldChar w:fldCharType="begin"/>
      </w:r>
      <w:r w:rsidRPr="7C3446BF">
        <w:rPr>
          <w:b/>
          <w:bCs/>
          <w:sz w:val="22"/>
          <w:szCs w:val="22"/>
        </w:rPr>
        <w:instrText xml:space="preserve"> SEQ Tabela \* ARABIC </w:instrText>
      </w:r>
      <w:r w:rsidRPr="7C3446BF">
        <w:rPr>
          <w:b/>
          <w:bCs/>
          <w:sz w:val="22"/>
          <w:szCs w:val="22"/>
        </w:rPr>
        <w:fldChar w:fldCharType="separate"/>
      </w:r>
      <w:r w:rsidRPr="7C3446BF">
        <w:rPr>
          <w:b/>
          <w:bCs/>
          <w:noProof/>
          <w:sz w:val="22"/>
          <w:szCs w:val="22"/>
        </w:rPr>
        <w:t>2</w:t>
      </w:r>
      <w:r w:rsidRPr="7C3446BF">
        <w:rPr>
          <w:b/>
          <w:bCs/>
          <w:sz w:val="22"/>
          <w:szCs w:val="22"/>
        </w:rPr>
        <w:fldChar w:fldCharType="end"/>
      </w:r>
      <w:r w:rsidRPr="7C3446BF">
        <w:rPr>
          <w:b/>
          <w:bCs/>
          <w:sz w:val="22"/>
          <w:szCs w:val="22"/>
        </w:rPr>
        <w:t xml:space="preserve">. Wyniki Prac Etapu I 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93"/>
        <w:gridCol w:w="1812"/>
        <w:gridCol w:w="5059"/>
        <w:gridCol w:w="1546"/>
      </w:tblGrid>
      <w:tr w:rsidR="00EF0F52" w:rsidRPr="00B3280C" w14:paraId="1DC68DE1" w14:textId="5B25EE4A" w:rsidTr="00B3280C">
        <w:trPr>
          <w:tblHeader/>
        </w:trPr>
        <w:tc>
          <w:tcPr>
            <w:tcW w:w="593" w:type="dxa"/>
            <w:shd w:val="clear" w:color="auto" w:fill="C5E0B3" w:themeFill="accent6" w:themeFillTint="66"/>
            <w:vAlign w:val="center"/>
          </w:tcPr>
          <w:p w14:paraId="34BD3B92" w14:textId="77777777" w:rsidR="00EF0F52" w:rsidRPr="00B3280C" w:rsidRDefault="00EF0F52" w:rsidP="00B3280C">
            <w:pPr>
              <w:spacing w:after="160" w:line="259" w:lineRule="auto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asciiTheme="minorHAnsi" w:eastAsia="Calibri" w:hAnsiTheme="minorHAnsi" w:cstheme="minorBidi"/>
                <w:sz w:val="20"/>
              </w:rPr>
              <w:t>L.p.</w:t>
            </w:r>
          </w:p>
        </w:tc>
        <w:tc>
          <w:tcPr>
            <w:tcW w:w="1812" w:type="dxa"/>
            <w:shd w:val="clear" w:color="auto" w:fill="C5E0B3" w:themeFill="accent6" w:themeFillTint="66"/>
            <w:vAlign w:val="center"/>
          </w:tcPr>
          <w:p w14:paraId="5AA32588" w14:textId="33FF56CA" w:rsidR="00EF0F52" w:rsidRPr="00B3280C" w:rsidRDefault="00FA2F3D" w:rsidP="00B3280C">
            <w:pPr>
              <w:spacing w:after="160" w:line="259" w:lineRule="auto"/>
              <w:jc w:val="center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eastAsia="Calibri" w:cstheme="minorBidi"/>
                <w:sz w:val="20"/>
              </w:rPr>
              <w:t>Wyniki Prac Etapu I</w:t>
            </w:r>
          </w:p>
        </w:tc>
        <w:tc>
          <w:tcPr>
            <w:tcW w:w="5059" w:type="dxa"/>
            <w:shd w:val="clear" w:color="auto" w:fill="C5E0B3" w:themeFill="accent6" w:themeFillTint="66"/>
            <w:vAlign w:val="center"/>
          </w:tcPr>
          <w:p w14:paraId="3FE3B5E9" w14:textId="65B14AF0" w:rsidR="00EF0F52" w:rsidRPr="00B3280C" w:rsidRDefault="00EF0F52" w:rsidP="00B3280C">
            <w:pPr>
              <w:spacing w:after="160" w:line="259" w:lineRule="auto"/>
              <w:jc w:val="center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asciiTheme="minorHAnsi" w:eastAsia="Calibri" w:hAnsiTheme="minorHAnsi" w:cstheme="minorBidi"/>
                <w:sz w:val="20"/>
              </w:rPr>
              <w:t>Wymagania dla Wyniku Prac Etapu I</w:t>
            </w:r>
          </w:p>
        </w:tc>
        <w:tc>
          <w:tcPr>
            <w:tcW w:w="1546" w:type="dxa"/>
            <w:shd w:val="clear" w:color="auto" w:fill="C5E0B3" w:themeFill="accent6" w:themeFillTint="66"/>
          </w:tcPr>
          <w:p w14:paraId="59336659" w14:textId="5D94C4EF" w:rsidR="00EF0F52" w:rsidRPr="00B3280C" w:rsidRDefault="00EF0F52" w:rsidP="00B3280C">
            <w:pPr>
              <w:spacing w:after="160" w:line="259" w:lineRule="auto"/>
              <w:jc w:val="center"/>
              <w:rPr>
                <w:rFonts w:eastAsia="Calibri" w:cstheme="minorBidi"/>
                <w:sz w:val="20"/>
              </w:rPr>
            </w:pPr>
            <w:r w:rsidRPr="00B3280C">
              <w:rPr>
                <w:rFonts w:eastAsia="Calibri" w:cstheme="minorBidi"/>
                <w:sz w:val="20"/>
              </w:rPr>
              <w:t>Termin przekazania Zamaw</w:t>
            </w:r>
            <w:r w:rsidR="00D745B1" w:rsidRPr="00B3280C">
              <w:rPr>
                <w:rFonts w:eastAsia="Calibri" w:cstheme="minorBidi"/>
                <w:sz w:val="20"/>
              </w:rPr>
              <w:t xml:space="preserve">iającemu Wyniku Prac Etapu </w:t>
            </w:r>
            <w:r w:rsidRPr="00B3280C">
              <w:rPr>
                <w:rFonts w:eastAsia="Calibri" w:cstheme="minorBidi"/>
                <w:sz w:val="20"/>
              </w:rPr>
              <w:t>I</w:t>
            </w:r>
          </w:p>
        </w:tc>
      </w:tr>
      <w:tr w:rsidR="00C77E52" w:rsidRPr="00B3280C" w14:paraId="632AE2A7" w14:textId="23EA3987" w:rsidTr="00B3280C">
        <w:trPr>
          <w:trHeight w:val="850"/>
        </w:trPr>
        <w:tc>
          <w:tcPr>
            <w:tcW w:w="593" w:type="dxa"/>
            <w:shd w:val="clear" w:color="auto" w:fill="E2EFD9" w:themeFill="accent6" w:themeFillTint="33"/>
          </w:tcPr>
          <w:p w14:paraId="653DA93B" w14:textId="77777777" w:rsidR="00C77E52" w:rsidRPr="00B3280C" w:rsidRDefault="00C77E52" w:rsidP="00B3280C">
            <w:pPr>
              <w:numPr>
                <w:ilvl w:val="0"/>
                <w:numId w:val="3"/>
              </w:numPr>
              <w:spacing w:after="160" w:line="259" w:lineRule="auto"/>
              <w:ind w:left="0" w:firstLine="0"/>
              <w:outlineLvl w:val="2"/>
              <w:rPr>
                <w:rFonts w:cstheme="minorHAnsi"/>
                <w:sz w:val="20"/>
              </w:rPr>
            </w:pPr>
          </w:p>
        </w:tc>
        <w:tc>
          <w:tcPr>
            <w:tcW w:w="1812" w:type="dxa"/>
            <w:shd w:val="clear" w:color="auto" w:fill="FFFFFF" w:themeFill="background1"/>
          </w:tcPr>
          <w:p w14:paraId="09923AFE" w14:textId="77777777" w:rsidR="00C77E52" w:rsidRPr="00B3280C" w:rsidRDefault="00C77E52" w:rsidP="00B3280C">
            <w:pPr>
              <w:spacing w:line="259" w:lineRule="auto"/>
              <w:jc w:val="both"/>
              <w:rPr>
                <w:rFonts w:cstheme="minorBidi"/>
                <w:sz w:val="20"/>
              </w:rPr>
            </w:pPr>
            <w:r w:rsidRPr="00B3280C">
              <w:rPr>
                <w:sz w:val="20"/>
              </w:rPr>
              <w:t xml:space="preserve">Dokumentacja dla Prototypu </w:t>
            </w:r>
            <w:r w:rsidRPr="00B3280C">
              <w:rPr>
                <w:rFonts w:eastAsia="Calibri" w:cstheme="minorBidi"/>
                <w:sz w:val="20"/>
              </w:rPr>
              <w:t>Systemu przeznaczonego dla Budynku Jednorodzinnego</w:t>
            </w:r>
          </w:p>
        </w:tc>
        <w:tc>
          <w:tcPr>
            <w:tcW w:w="5059" w:type="dxa"/>
            <w:shd w:val="clear" w:color="auto" w:fill="FFFFFF" w:themeFill="background1"/>
          </w:tcPr>
          <w:p w14:paraId="67176152" w14:textId="77777777" w:rsidR="00C77E52" w:rsidRPr="00B3280C" w:rsidRDefault="00C77E52" w:rsidP="00B3280C">
            <w:pPr>
              <w:spacing w:line="259" w:lineRule="auto"/>
              <w:jc w:val="both"/>
              <w:rPr>
                <w:sz w:val="20"/>
              </w:rPr>
            </w:pPr>
            <w:r w:rsidRPr="00B3280C">
              <w:rPr>
                <w:sz w:val="20"/>
              </w:rPr>
              <w:t xml:space="preserve">Dokumentacja dla opracowanego Prototypu dedykowanego dla Budynku Jednorodzinnego, w tym opis konfiguracji zbudowanego Systemu, informacje o zastosowanych technologiach, materiałach, innowacjach. </w:t>
            </w:r>
          </w:p>
          <w:p w14:paraId="49EDCDBB" w14:textId="7A5E5A9F" w:rsidR="00C77E52" w:rsidRPr="00B3280C" w:rsidRDefault="00C77E52" w:rsidP="00B3280C">
            <w:pPr>
              <w:spacing w:line="259" w:lineRule="auto"/>
              <w:jc w:val="both"/>
              <w:rPr>
                <w:sz w:val="20"/>
              </w:rPr>
            </w:pPr>
            <w:r w:rsidRPr="00B3280C">
              <w:rPr>
                <w:sz w:val="20"/>
              </w:rPr>
              <w:lastRenderedPageBreak/>
              <w:t xml:space="preserve">Dokumentacja </w:t>
            </w:r>
            <w:r w:rsidR="00D93B4C" w:rsidRPr="00B3280C">
              <w:rPr>
                <w:sz w:val="20"/>
              </w:rPr>
              <w:t xml:space="preserve">musi </w:t>
            </w:r>
            <w:r w:rsidRPr="00B3280C">
              <w:rPr>
                <w:sz w:val="20"/>
              </w:rPr>
              <w:t>zawierać</w:t>
            </w:r>
            <w:r w:rsidR="00D93B4C" w:rsidRPr="00B3280C">
              <w:rPr>
                <w:sz w:val="20"/>
              </w:rPr>
              <w:t xml:space="preserve"> szczegółowe</w:t>
            </w:r>
            <w:r w:rsidRPr="00B3280C">
              <w:rPr>
                <w:sz w:val="20"/>
              </w:rPr>
              <w:t xml:space="preserve"> obliczenia, rysunki techniczne, grafiki obrazujące budowę i działanie opracowanego Prototypu. </w:t>
            </w:r>
          </w:p>
          <w:p w14:paraId="1B31DE53" w14:textId="7FF78E3E" w:rsidR="00C77E52" w:rsidRPr="00B3280C" w:rsidRDefault="00C77E52" w:rsidP="00B3280C">
            <w:pPr>
              <w:spacing w:line="259" w:lineRule="auto"/>
              <w:jc w:val="both"/>
              <w:rPr>
                <w:rFonts w:cstheme="minorBidi"/>
                <w:sz w:val="20"/>
              </w:rPr>
            </w:pPr>
            <w:r w:rsidRPr="00B3280C">
              <w:rPr>
                <w:rFonts w:eastAsia="Calibri" w:cstheme="minorBidi"/>
                <w:sz w:val="20"/>
              </w:rPr>
              <w:t>Wszystkie ww. elementy należy dostarczyć w formacie</w:t>
            </w:r>
            <w:r w:rsidR="00D31135" w:rsidRPr="00B3280C">
              <w:rPr>
                <w:rFonts w:eastAsia="Calibri" w:cstheme="minorBidi"/>
                <w:sz w:val="20"/>
              </w:rPr>
              <w:t xml:space="preserve"> </w:t>
            </w:r>
            <w:r w:rsidRPr="00B3280C">
              <w:rPr>
                <w:rFonts w:eastAsia="Calibri" w:cstheme="minorBidi"/>
                <w:sz w:val="20"/>
              </w:rPr>
              <w:t xml:space="preserve">.pdf oraz </w:t>
            </w:r>
            <w:r w:rsidR="00D31135" w:rsidRPr="00B3280C">
              <w:rPr>
                <w:rFonts w:eastAsia="Calibri" w:cstheme="minorBidi"/>
                <w:sz w:val="20"/>
              </w:rPr>
              <w:t xml:space="preserve">adekwatnie do typu pliku </w:t>
            </w:r>
            <w:r w:rsidRPr="00B3280C">
              <w:rPr>
                <w:rFonts w:eastAsia="Calibri" w:cstheme="minorBidi"/>
                <w:sz w:val="20"/>
              </w:rPr>
              <w:t xml:space="preserve">w </w:t>
            </w:r>
            <w:r w:rsidR="00F11F7D" w:rsidRPr="00B3280C">
              <w:rPr>
                <w:rFonts w:eastAsia="Calibri" w:cstheme="minorBidi"/>
                <w:sz w:val="20"/>
              </w:rPr>
              <w:t xml:space="preserve">jednym </w:t>
            </w:r>
            <w:r w:rsidRPr="00B3280C">
              <w:rPr>
                <w:rFonts w:eastAsia="Calibri" w:cstheme="minorBidi"/>
                <w:sz w:val="20"/>
              </w:rPr>
              <w:t>formacie edytowalnym</w:t>
            </w:r>
            <w:r w:rsidR="00F11F7D" w:rsidRPr="00B3280C">
              <w:rPr>
                <w:rFonts w:eastAsia="Calibri" w:cstheme="minorBidi"/>
                <w:sz w:val="20"/>
              </w:rPr>
              <w:t xml:space="preserve"> spośród wskazanych</w:t>
            </w:r>
            <w:r w:rsidRPr="00B3280C">
              <w:rPr>
                <w:rFonts w:eastAsia="Calibri" w:cstheme="minorBidi"/>
                <w:sz w:val="20"/>
              </w:rPr>
              <w:t>: .</w:t>
            </w:r>
            <w:proofErr w:type="spellStart"/>
            <w:r w:rsidRPr="00B3280C">
              <w:rPr>
                <w:rFonts w:eastAsia="Calibri" w:cstheme="minorBidi"/>
                <w:sz w:val="20"/>
              </w:rPr>
              <w:t>docx</w:t>
            </w:r>
            <w:proofErr w:type="spellEnd"/>
            <w:r w:rsidRPr="00B3280C">
              <w:rPr>
                <w:rFonts w:eastAsia="Calibri" w:cstheme="minorBidi"/>
                <w:sz w:val="20"/>
              </w:rPr>
              <w:t>, .</w:t>
            </w:r>
            <w:proofErr w:type="spellStart"/>
            <w:r w:rsidRPr="00B3280C">
              <w:rPr>
                <w:rFonts w:eastAsia="Calibri" w:cstheme="minorBidi"/>
                <w:sz w:val="20"/>
              </w:rPr>
              <w:t>xlsx</w:t>
            </w:r>
            <w:proofErr w:type="spellEnd"/>
            <w:r w:rsidRPr="00B3280C">
              <w:rPr>
                <w:rFonts w:eastAsia="Calibri" w:cstheme="minorBidi"/>
                <w:sz w:val="20"/>
              </w:rPr>
              <w:t>, .</w:t>
            </w:r>
            <w:proofErr w:type="spellStart"/>
            <w:r w:rsidRPr="00B3280C">
              <w:rPr>
                <w:rFonts w:eastAsia="Calibri" w:cstheme="minorBidi"/>
                <w:sz w:val="20"/>
              </w:rPr>
              <w:t>dwg</w:t>
            </w:r>
            <w:proofErr w:type="spellEnd"/>
            <w:r w:rsidRPr="00B3280C">
              <w:rPr>
                <w:rFonts w:eastAsia="Calibri" w:cstheme="minorBidi"/>
                <w:sz w:val="20"/>
              </w:rPr>
              <w:t>.</w:t>
            </w:r>
          </w:p>
        </w:tc>
        <w:tc>
          <w:tcPr>
            <w:tcW w:w="1546" w:type="dxa"/>
            <w:shd w:val="clear" w:color="auto" w:fill="FFFFFF" w:themeFill="background1"/>
          </w:tcPr>
          <w:p w14:paraId="6BADB7AC" w14:textId="4CF61333" w:rsidR="00C77E52" w:rsidRPr="00B3280C" w:rsidRDefault="00C77E52" w:rsidP="00B3280C">
            <w:pPr>
              <w:spacing w:line="259" w:lineRule="auto"/>
              <w:rPr>
                <w:rFonts w:eastAsia="Calibri" w:cstheme="minorBidi"/>
                <w:color w:val="000000" w:themeColor="text1"/>
                <w:sz w:val="20"/>
              </w:rPr>
            </w:pPr>
            <w:r w:rsidRPr="00B3280C">
              <w:rPr>
                <w:rFonts w:eastAsia="Calibri" w:cstheme="minorBidi"/>
                <w:color w:val="000000" w:themeColor="text1"/>
                <w:sz w:val="20"/>
              </w:rPr>
              <w:lastRenderedPageBreak/>
              <w:t xml:space="preserve">W Terminie </w:t>
            </w:r>
            <w:r w:rsidR="00A12F6E" w:rsidRPr="00B3280C">
              <w:rPr>
                <w:rFonts w:eastAsia="Calibri" w:cstheme="minorBidi"/>
                <w:color w:val="000000" w:themeColor="text1"/>
                <w:sz w:val="20"/>
              </w:rPr>
              <w:t>Doręczenia</w:t>
            </w:r>
            <w:r w:rsidR="00A12F6E" w:rsidRPr="00B3280C" w:rsidDel="00A12F6E">
              <w:rPr>
                <w:rFonts w:eastAsia="Calibri" w:cstheme="minorBid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eastAsia="Calibri" w:cstheme="minorBidi"/>
                <w:color w:val="000000" w:themeColor="text1"/>
                <w:sz w:val="20"/>
              </w:rPr>
              <w:t>Wyników Prac Etapu I</w:t>
            </w:r>
          </w:p>
        </w:tc>
      </w:tr>
      <w:tr w:rsidR="00C77E52" w:rsidRPr="00B3280C" w14:paraId="43D78CC2" w14:textId="026C3434" w:rsidTr="00B3280C">
        <w:trPr>
          <w:trHeight w:val="850"/>
        </w:trPr>
        <w:tc>
          <w:tcPr>
            <w:tcW w:w="593" w:type="dxa"/>
            <w:shd w:val="clear" w:color="auto" w:fill="E2EFD9" w:themeFill="accent6" w:themeFillTint="33"/>
          </w:tcPr>
          <w:p w14:paraId="7F460BF6" w14:textId="77777777" w:rsidR="00C77E52" w:rsidRPr="00B3280C" w:rsidRDefault="00C77E52" w:rsidP="00B3280C">
            <w:pPr>
              <w:numPr>
                <w:ilvl w:val="0"/>
                <w:numId w:val="3"/>
              </w:numPr>
              <w:spacing w:after="160" w:line="259" w:lineRule="auto"/>
              <w:ind w:left="0" w:firstLine="0"/>
              <w:outlineLvl w:val="2"/>
              <w:rPr>
                <w:rFonts w:cstheme="minorHAnsi"/>
                <w:sz w:val="20"/>
              </w:rPr>
            </w:pPr>
          </w:p>
        </w:tc>
        <w:tc>
          <w:tcPr>
            <w:tcW w:w="1812" w:type="dxa"/>
            <w:shd w:val="clear" w:color="auto" w:fill="FFFFFF" w:themeFill="background1"/>
          </w:tcPr>
          <w:p w14:paraId="3D45E0C4" w14:textId="77777777" w:rsidR="00C77E52" w:rsidRPr="00B3280C" w:rsidRDefault="00C77E52" w:rsidP="00B3280C">
            <w:pPr>
              <w:spacing w:line="259" w:lineRule="auto"/>
              <w:jc w:val="both"/>
              <w:rPr>
                <w:rFonts w:eastAsia="Calibri" w:cstheme="minorBidi"/>
                <w:sz w:val="20"/>
              </w:rPr>
            </w:pPr>
            <w:r w:rsidRPr="00B3280C">
              <w:rPr>
                <w:sz w:val="20"/>
              </w:rPr>
              <w:t xml:space="preserve">Dokumentacja dla </w:t>
            </w:r>
            <w:r w:rsidRPr="00B3280C">
              <w:rPr>
                <w:rFonts w:eastAsia="Calibri" w:cstheme="minorBidi"/>
                <w:sz w:val="20"/>
              </w:rPr>
              <w:t>Systemu przeznaczonego dla Budynku Szkoły</w:t>
            </w:r>
          </w:p>
        </w:tc>
        <w:tc>
          <w:tcPr>
            <w:tcW w:w="5059" w:type="dxa"/>
            <w:shd w:val="clear" w:color="auto" w:fill="FFFFFF" w:themeFill="background1"/>
          </w:tcPr>
          <w:p w14:paraId="24F090A7" w14:textId="77777777" w:rsidR="00C77E52" w:rsidRPr="00B3280C" w:rsidRDefault="00C77E52" w:rsidP="00B3280C">
            <w:pPr>
              <w:spacing w:line="259" w:lineRule="auto"/>
              <w:jc w:val="both"/>
              <w:rPr>
                <w:sz w:val="20"/>
              </w:rPr>
            </w:pPr>
            <w:r w:rsidRPr="00B3280C">
              <w:rPr>
                <w:sz w:val="20"/>
              </w:rPr>
              <w:t xml:space="preserve">Dokumentacja dla opisanego Systemu dla Budynku Szkoły, w tym opis konfiguracji zbudowanego Systemu, informacje o zastosowanych technologiach, materiałach, innowacjach. </w:t>
            </w:r>
          </w:p>
          <w:p w14:paraId="3CCC978B" w14:textId="1A3AB71C" w:rsidR="00C77E52" w:rsidRPr="00B3280C" w:rsidRDefault="00C77E52" w:rsidP="00B3280C">
            <w:pPr>
              <w:spacing w:line="259" w:lineRule="auto"/>
              <w:jc w:val="both"/>
              <w:rPr>
                <w:sz w:val="20"/>
              </w:rPr>
            </w:pPr>
            <w:r w:rsidRPr="00B3280C">
              <w:rPr>
                <w:sz w:val="20"/>
              </w:rPr>
              <w:t xml:space="preserve">Dokumentacja </w:t>
            </w:r>
            <w:r w:rsidR="00D93B4C" w:rsidRPr="00B3280C">
              <w:rPr>
                <w:sz w:val="20"/>
              </w:rPr>
              <w:t>musi</w:t>
            </w:r>
            <w:r w:rsidRPr="00B3280C">
              <w:rPr>
                <w:sz w:val="20"/>
              </w:rPr>
              <w:t xml:space="preserve"> zawierać</w:t>
            </w:r>
            <w:r w:rsidR="00D93B4C" w:rsidRPr="00B3280C">
              <w:rPr>
                <w:sz w:val="20"/>
              </w:rPr>
              <w:t xml:space="preserve"> szczegółowe</w:t>
            </w:r>
            <w:r w:rsidRPr="00B3280C">
              <w:rPr>
                <w:sz w:val="20"/>
              </w:rPr>
              <w:t xml:space="preserve"> obliczenia, rysunki techniczne, grafiki obrazujące b</w:t>
            </w:r>
            <w:r w:rsidR="00334694" w:rsidRPr="00B3280C">
              <w:rPr>
                <w:sz w:val="20"/>
              </w:rPr>
              <w:t>udowę i działanie opracowanego Systemu</w:t>
            </w:r>
            <w:r w:rsidRPr="00B3280C">
              <w:rPr>
                <w:sz w:val="20"/>
              </w:rPr>
              <w:t>.</w:t>
            </w:r>
          </w:p>
          <w:p w14:paraId="682A8FB2" w14:textId="6F2BE55A" w:rsidR="00C77E52" w:rsidRPr="00B3280C" w:rsidRDefault="00D31135" w:rsidP="00B3280C">
            <w:pPr>
              <w:spacing w:line="259" w:lineRule="auto"/>
              <w:jc w:val="both"/>
              <w:rPr>
                <w:rFonts w:eastAsia="Calibri" w:cstheme="minorBidi"/>
                <w:sz w:val="20"/>
              </w:rPr>
            </w:pPr>
            <w:r w:rsidRPr="00B3280C">
              <w:rPr>
                <w:rFonts w:eastAsia="Calibri" w:cstheme="minorBidi"/>
                <w:sz w:val="20"/>
              </w:rPr>
              <w:t xml:space="preserve">Wszystkie ww. elementy należy dostarczyć w formacie .pdf oraz adekwatnie do typu pliku w </w:t>
            </w:r>
            <w:r w:rsidR="00F11F7D" w:rsidRPr="00B3280C">
              <w:rPr>
                <w:rFonts w:eastAsia="Calibri" w:cstheme="minorBidi"/>
                <w:sz w:val="20"/>
              </w:rPr>
              <w:t xml:space="preserve">jednym </w:t>
            </w:r>
            <w:r w:rsidRPr="00B3280C">
              <w:rPr>
                <w:rFonts w:eastAsia="Calibri" w:cstheme="minorBidi"/>
                <w:sz w:val="20"/>
              </w:rPr>
              <w:t>formacie edytowalnym</w:t>
            </w:r>
            <w:r w:rsidR="00F11F7D" w:rsidRPr="00B3280C">
              <w:rPr>
                <w:rFonts w:eastAsia="Calibri" w:cstheme="minorBidi"/>
                <w:sz w:val="20"/>
              </w:rPr>
              <w:t xml:space="preserve"> spośród wskazanych</w:t>
            </w:r>
            <w:r w:rsidRPr="00B3280C">
              <w:rPr>
                <w:rFonts w:eastAsia="Calibri" w:cstheme="minorBidi"/>
                <w:sz w:val="20"/>
              </w:rPr>
              <w:t>: .</w:t>
            </w:r>
            <w:proofErr w:type="spellStart"/>
            <w:r w:rsidRPr="00B3280C">
              <w:rPr>
                <w:rFonts w:eastAsia="Calibri" w:cstheme="minorBidi"/>
                <w:sz w:val="20"/>
              </w:rPr>
              <w:t>docx</w:t>
            </w:r>
            <w:proofErr w:type="spellEnd"/>
            <w:r w:rsidRPr="00B3280C">
              <w:rPr>
                <w:rFonts w:eastAsia="Calibri" w:cstheme="minorBidi"/>
                <w:sz w:val="20"/>
              </w:rPr>
              <w:t>, .</w:t>
            </w:r>
            <w:proofErr w:type="spellStart"/>
            <w:r w:rsidRPr="00B3280C">
              <w:rPr>
                <w:rFonts w:eastAsia="Calibri" w:cstheme="minorBidi"/>
                <w:sz w:val="20"/>
              </w:rPr>
              <w:t>xlsx</w:t>
            </w:r>
            <w:proofErr w:type="spellEnd"/>
            <w:r w:rsidRPr="00B3280C">
              <w:rPr>
                <w:rFonts w:eastAsia="Calibri" w:cstheme="minorBidi"/>
                <w:sz w:val="20"/>
              </w:rPr>
              <w:t>, .</w:t>
            </w:r>
            <w:proofErr w:type="spellStart"/>
            <w:r w:rsidRPr="00B3280C">
              <w:rPr>
                <w:rFonts w:eastAsia="Calibri" w:cstheme="minorBidi"/>
                <w:sz w:val="20"/>
              </w:rPr>
              <w:t>dwg</w:t>
            </w:r>
            <w:proofErr w:type="spellEnd"/>
            <w:r w:rsidRPr="00B3280C">
              <w:rPr>
                <w:rFonts w:eastAsia="Calibri" w:cstheme="minorBidi"/>
                <w:sz w:val="20"/>
              </w:rPr>
              <w:t>.</w:t>
            </w:r>
          </w:p>
        </w:tc>
        <w:tc>
          <w:tcPr>
            <w:tcW w:w="1546" w:type="dxa"/>
            <w:shd w:val="clear" w:color="auto" w:fill="FFFFFF" w:themeFill="background1"/>
          </w:tcPr>
          <w:p w14:paraId="0C1B65F7" w14:textId="40B94D20" w:rsidR="00C77E52" w:rsidRPr="00B3280C" w:rsidRDefault="00C77E52" w:rsidP="00B3280C">
            <w:pPr>
              <w:spacing w:line="259" w:lineRule="auto"/>
              <w:rPr>
                <w:rFonts w:eastAsia="Calibri" w:cstheme="minorBidi"/>
                <w:color w:val="000000" w:themeColor="text1"/>
                <w:sz w:val="20"/>
              </w:rPr>
            </w:pPr>
            <w:r w:rsidRPr="00B3280C">
              <w:rPr>
                <w:rFonts w:eastAsia="Calibri" w:cstheme="minorBidi"/>
                <w:color w:val="000000" w:themeColor="text1"/>
                <w:sz w:val="20"/>
              </w:rPr>
              <w:t xml:space="preserve">W Terminie </w:t>
            </w:r>
            <w:r w:rsidR="00A12F6E" w:rsidRPr="00B3280C">
              <w:rPr>
                <w:rFonts w:eastAsia="Calibri" w:cstheme="minorBidi"/>
                <w:color w:val="000000" w:themeColor="text1"/>
                <w:sz w:val="20"/>
              </w:rPr>
              <w:t>Doręczenia</w:t>
            </w:r>
            <w:r w:rsidR="00A12F6E" w:rsidRPr="00B3280C" w:rsidDel="00A12F6E">
              <w:rPr>
                <w:rFonts w:eastAsia="Calibri" w:cstheme="minorBid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eastAsia="Calibri" w:cstheme="minorBidi"/>
                <w:color w:val="000000" w:themeColor="text1"/>
                <w:sz w:val="20"/>
              </w:rPr>
              <w:t>Wyników Prac Etapu I</w:t>
            </w:r>
          </w:p>
        </w:tc>
      </w:tr>
      <w:tr w:rsidR="00C77E52" w:rsidRPr="00B3280C" w14:paraId="1A05CC28" w14:textId="12237B9E" w:rsidTr="00B3280C">
        <w:trPr>
          <w:trHeight w:val="850"/>
        </w:trPr>
        <w:tc>
          <w:tcPr>
            <w:tcW w:w="593" w:type="dxa"/>
            <w:shd w:val="clear" w:color="auto" w:fill="E2EFD9" w:themeFill="accent6" w:themeFillTint="33"/>
          </w:tcPr>
          <w:p w14:paraId="3F3FDA4C" w14:textId="77777777" w:rsidR="00C77E52" w:rsidRPr="00B3280C" w:rsidRDefault="00C77E52" w:rsidP="00B3280C">
            <w:pPr>
              <w:numPr>
                <w:ilvl w:val="0"/>
                <w:numId w:val="3"/>
              </w:numPr>
              <w:spacing w:after="160" w:line="259" w:lineRule="auto"/>
              <w:ind w:left="0" w:firstLine="0"/>
              <w:outlineLvl w:val="2"/>
              <w:rPr>
                <w:rFonts w:cstheme="minorHAnsi"/>
                <w:sz w:val="20"/>
              </w:rPr>
            </w:pPr>
          </w:p>
        </w:tc>
        <w:tc>
          <w:tcPr>
            <w:tcW w:w="1812" w:type="dxa"/>
            <w:shd w:val="clear" w:color="auto" w:fill="FFFFFF" w:themeFill="background1"/>
          </w:tcPr>
          <w:p w14:paraId="0FA67E10" w14:textId="71440BE2" w:rsidR="00C77E52" w:rsidRPr="00B3280C" w:rsidRDefault="00C77E52" w:rsidP="00B3280C">
            <w:pPr>
              <w:spacing w:line="259" w:lineRule="auto"/>
              <w:jc w:val="both"/>
              <w:rPr>
                <w:rFonts w:cstheme="minorBidi"/>
                <w:sz w:val="20"/>
              </w:rPr>
            </w:pPr>
            <w:r w:rsidRPr="00B3280C">
              <w:rPr>
                <w:rFonts w:cstheme="minorBidi"/>
                <w:sz w:val="20"/>
              </w:rPr>
              <w:t>Prototypowy System zbudowany w skali rzeczywistej 1:1</w:t>
            </w:r>
            <w:r w:rsidR="00F20430" w:rsidRPr="00B3280C">
              <w:rPr>
                <w:rFonts w:cstheme="minorBidi"/>
                <w:sz w:val="20"/>
              </w:rPr>
              <w:t xml:space="preserve"> o ograniczonych funkcjonalnościach</w:t>
            </w:r>
            <w:r w:rsidRPr="00B3280C">
              <w:rPr>
                <w:rFonts w:cstheme="minorBidi"/>
                <w:sz w:val="20"/>
              </w:rPr>
              <w:t xml:space="preserve"> </w:t>
            </w:r>
            <w:r w:rsidRPr="00B3280C">
              <w:rPr>
                <w:rFonts w:eastAsia="Calibri" w:cstheme="minorBidi"/>
                <w:sz w:val="20"/>
              </w:rPr>
              <w:t>przeznaczonego dla Budynku Jednorodzinnego</w:t>
            </w:r>
            <w:r w:rsidRPr="00B3280C">
              <w:rPr>
                <w:rFonts w:cstheme="minorBidi"/>
                <w:sz w:val="20"/>
              </w:rPr>
              <w:t xml:space="preserve"> </w:t>
            </w:r>
          </w:p>
        </w:tc>
        <w:tc>
          <w:tcPr>
            <w:tcW w:w="5059" w:type="dxa"/>
            <w:shd w:val="clear" w:color="auto" w:fill="FFFFFF" w:themeFill="background1"/>
          </w:tcPr>
          <w:p w14:paraId="5F8204FA" w14:textId="13347514" w:rsidR="00C77E52" w:rsidRPr="00B3280C" w:rsidRDefault="176A645D" w:rsidP="00B3280C">
            <w:pPr>
              <w:spacing w:after="160" w:line="259" w:lineRule="auto"/>
              <w:jc w:val="both"/>
              <w:rPr>
                <w:rStyle w:val="Domylnaczcionkaakapitu1"/>
                <w:rFonts w:eastAsia="Calibri" w:cs="Calibri"/>
                <w:color w:val="000000" w:themeColor="text1"/>
                <w:sz w:val="20"/>
              </w:rPr>
            </w:pPr>
            <w:r w:rsidRPr="00B3280C">
              <w:rPr>
                <w:rFonts w:cstheme="minorBidi"/>
                <w:sz w:val="20"/>
              </w:rPr>
              <w:t xml:space="preserve">Prototypowy System dla Budynku Jednorodzinnego, zbudowany w skali 1:1 </w:t>
            </w:r>
            <w:r w:rsidR="6F029B7A" w:rsidRPr="00B3280C">
              <w:rPr>
                <w:rFonts w:cstheme="minorBidi"/>
                <w:sz w:val="20"/>
              </w:rPr>
              <w:t xml:space="preserve">o ograniczonych funkcjonalnościach, </w:t>
            </w:r>
            <w:r w:rsidRPr="00B3280C">
              <w:rPr>
                <w:rFonts w:cstheme="minorBidi"/>
                <w:sz w:val="20"/>
              </w:rPr>
              <w:t xml:space="preserve">zgodny </w:t>
            </w:r>
            <w:r w:rsidR="1A644D9C" w:rsidRPr="00B3280C">
              <w:rPr>
                <w:rFonts w:cstheme="minorBidi"/>
                <w:sz w:val="20"/>
              </w:rPr>
              <w:t xml:space="preserve">co najmniej </w:t>
            </w:r>
            <w:r w:rsidRPr="00B3280C">
              <w:rPr>
                <w:rFonts w:cstheme="minorBidi"/>
                <w:sz w:val="20"/>
              </w:rPr>
              <w:t xml:space="preserve">z wymaganiami </w:t>
            </w:r>
            <w:r w:rsidRPr="00B3280C">
              <w:rPr>
                <w:rFonts w:eastAsia="Calibri" w:cstheme="minorBidi"/>
                <w:color w:val="000000" w:themeColor="text1"/>
                <w:sz w:val="20"/>
              </w:rPr>
              <w:t xml:space="preserve">Obligatoryjnymi </w:t>
            </w:r>
            <w:r w:rsidR="22C60E43" w:rsidRPr="00B3280C">
              <w:rPr>
                <w:rStyle w:val="Domylnaczcionkaakapitu1"/>
                <w:rFonts w:eastAsia="Calibri" w:cs="Calibri"/>
                <w:color w:val="000000" w:themeColor="text1"/>
                <w:sz w:val="20"/>
              </w:rPr>
              <w:t xml:space="preserve"> </w:t>
            </w:r>
            <w:r w:rsidR="00D31135" w:rsidRPr="00B3280C">
              <w:rPr>
                <w:rStyle w:val="Domylnaczcionkaakapitu1"/>
                <w:rFonts w:asciiTheme="minorHAnsi" w:hAnsiTheme="minorHAnsi" w:cstheme="minorBidi"/>
                <w:color w:val="000000" w:themeColor="text1"/>
                <w:sz w:val="20"/>
              </w:rPr>
              <w:t xml:space="preserve">OBL1.1, OBL1.3, OBL1.4, OBL1.7- OBL1.23, OBL.1.29-OBL.1.33 </w:t>
            </w:r>
            <w:r w:rsidR="22C60E43" w:rsidRPr="00B3280C">
              <w:rPr>
                <w:rStyle w:val="Domylnaczcionkaakapitu1"/>
                <w:rFonts w:eastAsia="Calibri" w:cs="Calibri"/>
                <w:color w:val="000000" w:themeColor="text1"/>
                <w:sz w:val="20"/>
              </w:rPr>
              <w:t>przedstawionymi w Załączniku 1 do Regulaminu oraz co najmniej parametrami</w:t>
            </w:r>
            <w:r w:rsidR="22C60E43" w:rsidRPr="00B3280C">
              <w:rPr>
                <w:rFonts w:eastAsia="Calibri" w:cstheme="minorBidi"/>
                <w:color w:val="000000" w:themeColor="text1"/>
                <w:sz w:val="20"/>
              </w:rPr>
              <w:t xml:space="preserve"> zadeklarowanymi</w:t>
            </w:r>
            <w:r w:rsidR="22C60E43" w:rsidRPr="00B3280C">
              <w:rPr>
                <w:rFonts w:eastAsia="Calibri" w:cs="Calibri"/>
                <w:color w:val="000000" w:themeColor="text1"/>
                <w:sz w:val="20"/>
              </w:rPr>
              <w:t xml:space="preserve"> przez Wykonawcę w Ofercie i Wymagań Konkursowych KON 1.1A – KON 1.6</w:t>
            </w:r>
            <w:r w:rsidR="00D31135" w:rsidRPr="00B3280C">
              <w:rPr>
                <w:rFonts w:eastAsia="Calibri" w:cs="Calibri"/>
                <w:color w:val="000000" w:themeColor="text1"/>
                <w:sz w:val="20"/>
              </w:rPr>
              <w:t>A</w:t>
            </w:r>
          </w:p>
        </w:tc>
        <w:tc>
          <w:tcPr>
            <w:tcW w:w="1546" w:type="dxa"/>
            <w:shd w:val="clear" w:color="auto" w:fill="FFFFFF" w:themeFill="background1"/>
          </w:tcPr>
          <w:p w14:paraId="764A206C" w14:textId="2084769B" w:rsidR="00C77E52" w:rsidRPr="00B3280C" w:rsidRDefault="00C77E52" w:rsidP="00B3280C">
            <w:pPr>
              <w:spacing w:line="259" w:lineRule="auto"/>
              <w:rPr>
                <w:rFonts w:cstheme="minorBidi"/>
                <w:sz w:val="20"/>
              </w:rPr>
            </w:pPr>
            <w:r w:rsidRPr="00B3280C">
              <w:rPr>
                <w:rFonts w:eastAsia="Calibri" w:cstheme="minorBidi"/>
                <w:color w:val="000000" w:themeColor="text1"/>
                <w:sz w:val="20"/>
              </w:rPr>
              <w:t xml:space="preserve">W Terminie </w:t>
            </w:r>
            <w:r w:rsidR="00AF1436" w:rsidRPr="00B3280C">
              <w:rPr>
                <w:rFonts w:eastAsia="Calibri" w:cstheme="minorBidi"/>
                <w:color w:val="000000" w:themeColor="text1"/>
                <w:sz w:val="20"/>
              </w:rPr>
              <w:t>Doręczenia</w:t>
            </w:r>
            <w:r w:rsidR="00AF1436" w:rsidRPr="00B3280C" w:rsidDel="00A12F6E">
              <w:rPr>
                <w:rFonts w:eastAsia="Calibri" w:cstheme="minorBid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eastAsia="Calibri" w:cstheme="minorBidi"/>
                <w:color w:val="000000" w:themeColor="text1"/>
                <w:sz w:val="20"/>
              </w:rPr>
              <w:t>Wyników Prac Etapu I</w:t>
            </w:r>
          </w:p>
        </w:tc>
      </w:tr>
      <w:tr w:rsidR="00C77E52" w:rsidRPr="00B3280C" w14:paraId="09A0DC72" w14:textId="14CABD7F" w:rsidTr="00B3280C">
        <w:trPr>
          <w:trHeight w:val="850"/>
        </w:trPr>
        <w:tc>
          <w:tcPr>
            <w:tcW w:w="593" w:type="dxa"/>
            <w:shd w:val="clear" w:color="auto" w:fill="E2EFD9" w:themeFill="accent6" w:themeFillTint="33"/>
          </w:tcPr>
          <w:p w14:paraId="6B75CC22" w14:textId="77777777" w:rsidR="00C77E52" w:rsidRPr="00B3280C" w:rsidRDefault="00C77E52" w:rsidP="00B3280C">
            <w:pPr>
              <w:numPr>
                <w:ilvl w:val="0"/>
                <w:numId w:val="3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12" w:type="dxa"/>
            <w:shd w:val="clear" w:color="auto" w:fill="FFFFFF" w:themeFill="background1"/>
          </w:tcPr>
          <w:p w14:paraId="212517A2" w14:textId="77777777" w:rsidR="00C77E52" w:rsidRPr="00B3280C" w:rsidRDefault="00C77E52" w:rsidP="00B3280C">
            <w:pPr>
              <w:spacing w:line="259" w:lineRule="auto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eastAsia="Calibri" w:cstheme="minorBidi"/>
                <w:sz w:val="20"/>
              </w:rPr>
              <w:t xml:space="preserve">Zaktualizowana Oferta </w:t>
            </w:r>
          </w:p>
        </w:tc>
        <w:tc>
          <w:tcPr>
            <w:tcW w:w="5059" w:type="dxa"/>
            <w:shd w:val="clear" w:color="auto" w:fill="FFFFFF" w:themeFill="background1"/>
          </w:tcPr>
          <w:p w14:paraId="27086F41" w14:textId="3D3C9339" w:rsidR="00C77E52" w:rsidRPr="00B3280C" w:rsidRDefault="00C77E52" w:rsidP="00B3280C">
            <w:pPr>
              <w:spacing w:after="160" w:line="259" w:lineRule="auto"/>
              <w:jc w:val="both"/>
              <w:rPr>
                <w:rFonts w:eastAsia="Calibri" w:cstheme="minorBidi"/>
                <w:sz w:val="20"/>
              </w:rPr>
            </w:pPr>
            <w:r w:rsidRPr="00B3280C">
              <w:rPr>
                <w:rFonts w:cstheme="minorBidi"/>
                <w:sz w:val="20"/>
              </w:rPr>
              <w:t>Wykonawca zobowiązany jest do złożenia zaktualizowanej Oferty na formularzu stanowiącym Załącznik nr 3 do Regulaminu. Wykonawca aktualizuje Ofertę zgodnie</w:t>
            </w:r>
            <w:r w:rsidR="00F00E4B" w:rsidRPr="00B3280C">
              <w:rPr>
                <w:rFonts w:cstheme="minorBidi"/>
                <w:sz w:val="20"/>
              </w:rPr>
              <w:t xml:space="preserve"> z rozdziałem</w:t>
            </w:r>
            <w:r w:rsidR="00D37C03" w:rsidRPr="00B3280C">
              <w:rPr>
                <w:rFonts w:cstheme="minorBidi"/>
                <w:sz w:val="20"/>
              </w:rPr>
              <w:t xml:space="preserve"> </w:t>
            </w:r>
            <w:r w:rsidR="00D37C03" w:rsidRPr="00B3280C">
              <w:rPr>
                <w:sz w:val="20"/>
              </w:rPr>
              <w:fldChar w:fldCharType="begin"/>
            </w:r>
            <w:r w:rsidR="00D37C03" w:rsidRPr="00B3280C">
              <w:rPr>
                <w:rFonts w:cstheme="minorBidi"/>
                <w:sz w:val="20"/>
              </w:rPr>
              <w:instrText xml:space="preserve"> REF _Ref71536692 \r \h </w:instrText>
            </w:r>
            <w:r w:rsidR="00B3280C">
              <w:rPr>
                <w:sz w:val="20"/>
              </w:rPr>
              <w:instrText xml:space="preserve"> \* MERGEFORMAT </w:instrText>
            </w:r>
            <w:r w:rsidR="00D37C03" w:rsidRPr="00B3280C">
              <w:rPr>
                <w:sz w:val="20"/>
              </w:rPr>
            </w:r>
            <w:r w:rsidR="00D37C03" w:rsidRPr="00B3280C">
              <w:rPr>
                <w:sz w:val="20"/>
              </w:rPr>
              <w:fldChar w:fldCharType="separate"/>
            </w:r>
            <w:r w:rsidR="00D37C03" w:rsidRPr="00B3280C">
              <w:rPr>
                <w:rFonts w:cstheme="minorBidi"/>
                <w:sz w:val="20"/>
              </w:rPr>
              <w:t>2.3</w:t>
            </w:r>
            <w:r w:rsidR="00D37C03" w:rsidRPr="00B3280C">
              <w:rPr>
                <w:sz w:val="20"/>
              </w:rPr>
              <w:fldChar w:fldCharType="end"/>
            </w:r>
            <w:r w:rsidR="00F00E4B" w:rsidRPr="00B3280C">
              <w:rPr>
                <w:rFonts w:cstheme="minorBidi"/>
                <w:sz w:val="20"/>
              </w:rPr>
              <w:t xml:space="preserve"> </w:t>
            </w:r>
            <w:r w:rsidR="00D37C03" w:rsidRPr="00B3280C">
              <w:rPr>
                <w:sz w:val="20"/>
              </w:rPr>
              <w:fldChar w:fldCharType="begin"/>
            </w:r>
            <w:r w:rsidR="00D37C03" w:rsidRPr="00B3280C">
              <w:rPr>
                <w:rFonts w:cstheme="minorBidi"/>
                <w:sz w:val="20"/>
              </w:rPr>
              <w:instrText xml:space="preserve"> REF _Ref71536657 \h </w:instrText>
            </w:r>
            <w:r w:rsidR="00B3280C">
              <w:rPr>
                <w:sz w:val="20"/>
              </w:rPr>
              <w:instrText xml:space="preserve"> \* MERGEFORMAT </w:instrText>
            </w:r>
            <w:r w:rsidR="00D37C03" w:rsidRPr="00B3280C">
              <w:rPr>
                <w:sz w:val="20"/>
              </w:rPr>
            </w:r>
            <w:r w:rsidR="00D37C03" w:rsidRPr="00B3280C">
              <w:rPr>
                <w:sz w:val="20"/>
              </w:rPr>
              <w:fldChar w:fldCharType="separate"/>
            </w:r>
            <w:r w:rsidR="00D37C03" w:rsidRPr="00B3280C">
              <w:rPr>
                <w:sz w:val="20"/>
              </w:rPr>
              <w:t xml:space="preserve">Zasady Aktualizacji Oferty po przeprowadzeniu Prac B+R. </w:t>
            </w:r>
            <w:r w:rsidR="00D37C03" w:rsidRPr="00B3280C">
              <w:rPr>
                <w:sz w:val="20"/>
              </w:rPr>
              <w:fldChar w:fldCharType="end"/>
            </w:r>
            <w:r w:rsidRPr="00B3280C">
              <w:rPr>
                <w:rFonts w:cstheme="minorBidi"/>
                <w:sz w:val="20"/>
              </w:rPr>
              <w:t xml:space="preserve">Ocena zaktualizowanej Oferty zostanie przeprowadzona zgodnie z załącznikiem 5 do Regulaminu. </w:t>
            </w:r>
          </w:p>
        </w:tc>
        <w:tc>
          <w:tcPr>
            <w:tcW w:w="1546" w:type="dxa"/>
            <w:shd w:val="clear" w:color="auto" w:fill="FFFFFF" w:themeFill="background1"/>
          </w:tcPr>
          <w:p w14:paraId="40D45C5F" w14:textId="29C6CCB8" w:rsidR="00C77E52" w:rsidRPr="00B3280C" w:rsidRDefault="00C77E52" w:rsidP="00B3280C">
            <w:pPr>
              <w:spacing w:after="160" w:line="259" w:lineRule="auto"/>
              <w:rPr>
                <w:rFonts w:cstheme="minorBidi"/>
                <w:sz w:val="20"/>
              </w:rPr>
            </w:pPr>
            <w:r w:rsidRPr="00B3280C">
              <w:rPr>
                <w:rFonts w:eastAsia="Calibri" w:cstheme="minorBidi"/>
                <w:color w:val="000000" w:themeColor="text1"/>
                <w:sz w:val="20"/>
              </w:rPr>
              <w:t xml:space="preserve">W Terminie </w:t>
            </w:r>
            <w:r w:rsidR="00AF1436" w:rsidRPr="00B3280C">
              <w:rPr>
                <w:rFonts w:eastAsia="Calibri" w:cstheme="minorBidi"/>
                <w:color w:val="000000" w:themeColor="text1"/>
                <w:sz w:val="20"/>
              </w:rPr>
              <w:t>Doręczenia</w:t>
            </w:r>
            <w:r w:rsidR="00AF1436" w:rsidRPr="00B3280C" w:rsidDel="00A12F6E">
              <w:rPr>
                <w:rFonts w:eastAsia="Calibri" w:cstheme="minorBid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eastAsia="Calibri" w:cstheme="minorBidi"/>
                <w:color w:val="000000" w:themeColor="text1"/>
                <w:sz w:val="20"/>
              </w:rPr>
              <w:t>Wyników Prac Etapu I</w:t>
            </w:r>
            <w:r w:rsidR="00FA2F3D" w:rsidRPr="00B3280C">
              <w:rPr>
                <w:rFonts w:eastAsia="Calibri" w:cstheme="minorBidi"/>
                <w:color w:val="000000" w:themeColor="text1"/>
                <w:sz w:val="20"/>
              </w:rPr>
              <w:t xml:space="preserve"> </w:t>
            </w:r>
          </w:p>
        </w:tc>
      </w:tr>
      <w:tr w:rsidR="00C77E52" w:rsidRPr="00B3280C" w14:paraId="56BE0B56" w14:textId="2DE87AEF" w:rsidTr="00B3280C">
        <w:trPr>
          <w:trHeight w:val="1642"/>
        </w:trPr>
        <w:tc>
          <w:tcPr>
            <w:tcW w:w="593" w:type="dxa"/>
            <w:shd w:val="clear" w:color="auto" w:fill="E2EFD9" w:themeFill="accent6" w:themeFillTint="33"/>
          </w:tcPr>
          <w:p w14:paraId="7B35ADFE" w14:textId="77777777" w:rsidR="00C77E52" w:rsidRPr="00B3280C" w:rsidRDefault="00C77E52" w:rsidP="00B3280C">
            <w:pPr>
              <w:numPr>
                <w:ilvl w:val="0"/>
                <w:numId w:val="3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12" w:type="dxa"/>
          </w:tcPr>
          <w:p w14:paraId="5560EC66" w14:textId="1E85C96D" w:rsidR="00C77E52" w:rsidRPr="00B3280C" w:rsidRDefault="00C77E52" w:rsidP="00B3280C">
            <w:pPr>
              <w:spacing w:line="259" w:lineRule="auto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asciiTheme="minorHAnsi" w:eastAsia="Calibri" w:hAnsiTheme="minorHAnsi" w:cstheme="minorBidi"/>
                <w:sz w:val="20"/>
              </w:rPr>
              <w:t>Dokumenty dopuszczające System do obrotu</w:t>
            </w:r>
            <w:r w:rsidR="00D25B36" w:rsidRPr="00B3280C">
              <w:rPr>
                <w:rFonts w:asciiTheme="minorHAnsi" w:eastAsia="Calibri" w:hAnsiTheme="minorHAnsi" w:cstheme="minorBidi"/>
                <w:sz w:val="20"/>
              </w:rPr>
              <w:t xml:space="preserve"> </w:t>
            </w:r>
          </w:p>
        </w:tc>
        <w:tc>
          <w:tcPr>
            <w:tcW w:w="5059" w:type="dxa"/>
          </w:tcPr>
          <w:p w14:paraId="0259DA1A" w14:textId="7D261D53" w:rsidR="00C77E52" w:rsidRPr="00B3280C" w:rsidRDefault="00C77E52" w:rsidP="00B3280C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asciiTheme="minorHAnsi" w:eastAsia="Calibri" w:hAnsiTheme="minorHAnsi" w:cstheme="minorBidi"/>
                <w:sz w:val="20"/>
              </w:rPr>
              <w:t xml:space="preserve">Wymagane jest przedstawienie Zamawiającemu przez Wykonawców dokumentów potwierdzających uzyskanie: </w:t>
            </w:r>
          </w:p>
          <w:p w14:paraId="4C10D124" w14:textId="78EB8EDA" w:rsidR="00C77E52" w:rsidRPr="00B3280C" w:rsidRDefault="00C77E52" w:rsidP="00B3280C">
            <w:pPr>
              <w:spacing w:line="259" w:lineRule="auto"/>
              <w:jc w:val="both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asciiTheme="minorHAnsi" w:eastAsia="Calibri" w:hAnsiTheme="minorHAnsi" w:cstheme="minorBidi"/>
                <w:sz w:val="20"/>
              </w:rPr>
              <w:t>- dopuszczenia Systemu do obrotu na terenie Polski,</w:t>
            </w:r>
            <w:r w:rsidR="00D25B36" w:rsidRPr="00B3280C">
              <w:rPr>
                <w:rFonts w:asciiTheme="minorHAnsi" w:eastAsia="Calibri" w:hAnsiTheme="minorHAnsi" w:cstheme="minorBidi"/>
                <w:sz w:val="20"/>
              </w:rPr>
              <w:t xml:space="preserve"> </w:t>
            </w:r>
          </w:p>
          <w:p w14:paraId="3C3426AD" w14:textId="77777777" w:rsidR="00C77E52" w:rsidRPr="00B3280C" w:rsidRDefault="00C77E52" w:rsidP="00B3280C">
            <w:pPr>
              <w:spacing w:line="259" w:lineRule="auto"/>
              <w:jc w:val="both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asciiTheme="minorHAnsi" w:eastAsia="Calibri" w:hAnsiTheme="minorHAnsi" w:cstheme="minorBidi"/>
                <w:sz w:val="20"/>
              </w:rPr>
              <w:t>- uzyskania deklaracji zgodności CE,</w:t>
            </w:r>
          </w:p>
          <w:p w14:paraId="37BC8819" w14:textId="7DD2CF55" w:rsidR="00C77E52" w:rsidRPr="00B3280C" w:rsidRDefault="00C77E52" w:rsidP="00B3280C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asciiTheme="minorHAnsi" w:eastAsia="Calibri" w:hAnsiTheme="minorHAnsi" w:cstheme="minorBidi"/>
                <w:sz w:val="20"/>
              </w:rPr>
              <w:t>zgodnie przepisami prawa polskiego i europejskiego.</w:t>
            </w:r>
          </w:p>
        </w:tc>
        <w:tc>
          <w:tcPr>
            <w:tcW w:w="1546" w:type="dxa"/>
          </w:tcPr>
          <w:p w14:paraId="4AC0F52C" w14:textId="3BCA7331" w:rsidR="00C77E52" w:rsidRPr="00B3280C" w:rsidRDefault="00C77E52" w:rsidP="00B3280C">
            <w:pPr>
              <w:spacing w:after="160" w:line="259" w:lineRule="auto"/>
              <w:rPr>
                <w:rFonts w:eastAsia="Calibri" w:cstheme="minorBidi"/>
                <w:sz w:val="20"/>
              </w:rPr>
            </w:pPr>
            <w:r w:rsidRPr="00B3280C">
              <w:rPr>
                <w:rFonts w:eastAsia="Calibri" w:cstheme="minorBidi"/>
                <w:color w:val="000000" w:themeColor="text1"/>
                <w:sz w:val="20"/>
              </w:rPr>
              <w:t xml:space="preserve">W Terminie </w:t>
            </w:r>
            <w:r w:rsidR="00AF1436" w:rsidRPr="00B3280C">
              <w:rPr>
                <w:rFonts w:eastAsia="Calibri" w:cstheme="minorBidi"/>
                <w:color w:val="000000" w:themeColor="text1"/>
                <w:sz w:val="20"/>
              </w:rPr>
              <w:t>Doręczenia</w:t>
            </w:r>
            <w:r w:rsidR="00AF1436" w:rsidRPr="00B3280C" w:rsidDel="00A12F6E">
              <w:rPr>
                <w:rFonts w:eastAsia="Calibri" w:cstheme="minorBid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eastAsia="Calibri" w:cstheme="minorBidi"/>
                <w:color w:val="000000" w:themeColor="text1"/>
                <w:sz w:val="20"/>
              </w:rPr>
              <w:t>Wyników Prac Etapu I</w:t>
            </w:r>
          </w:p>
        </w:tc>
      </w:tr>
      <w:tr w:rsidR="00C77E52" w:rsidRPr="00B3280C" w14:paraId="578BD462" w14:textId="678A645C" w:rsidTr="00B3280C">
        <w:trPr>
          <w:trHeight w:val="1247"/>
        </w:trPr>
        <w:tc>
          <w:tcPr>
            <w:tcW w:w="593" w:type="dxa"/>
            <w:shd w:val="clear" w:color="auto" w:fill="E2EFD9" w:themeFill="accent6" w:themeFillTint="33"/>
          </w:tcPr>
          <w:p w14:paraId="53C5BD6E" w14:textId="77777777" w:rsidR="00C77E52" w:rsidRPr="00B3280C" w:rsidRDefault="00C77E52" w:rsidP="00B3280C">
            <w:pPr>
              <w:numPr>
                <w:ilvl w:val="0"/>
                <w:numId w:val="3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12" w:type="dxa"/>
          </w:tcPr>
          <w:p w14:paraId="640100F9" w14:textId="479C0AF5" w:rsidR="00C77E52" w:rsidRPr="00B3280C" w:rsidRDefault="00C77E52" w:rsidP="00B3280C">
            <w:pPr>
              <w:spacing w:line="259" w:lineRule="auto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asciiTheme="minorHAnsi" w:hAnsiTheme="minorHAnsi" w:cstheme="minorBidi"/>
                <w:sz w:val="20"/>
              </w:rPr>
              <w:t>Raport z prac B+R przeprowadzonych przez Wykonawcę w Etapie I</w:t>
            </w:r>
          </w:p>
        </w:tc>
        <w:tc>
          <w:tcPr>
            <w:tcW w:w="5059" w:type="dxa"/>
          </w:tcPr>
          <w:p w14:paraId="158F2C66" w14:textId="77777777" w:rsidR="00C77E52" w:rsidRPr="00B3280C" w:rsidRDefault="00C77E52" w:rsidP="00B3280C">
            <w:pPr>
              <w:pStyle w:val="Tekstkomentarza"/>
              <w:spacing w:line="259" w:lineRule="auto"/>
              <w:rPr>
                <w:rFonts w:asciiTheme="minorHAnsi" w:eastAsia="Calibri" w:hAnsiTheme="minorHAnsi" w:cstheme="minorBidi"/>
              </w:rPr>
            </w:pPr>
            <w:r w:rsidRPr="00B3280C">
              <w:rPr>
                <w:rFonts w:asciiTheme="minorHAnsi" w:eastAsia="Calibri" w:hAnsiTheme="minorHAnsi" w:cstheme="minorBidi"/>
              </w:rPr>
              <w:t xml:space="preserve">Wykonawca zobowiązany jest do sporządzenia i przekazania Zamawiającemu Raportu końcowego z Etapu I zawierającego: </w:t>
            </w:r>
          </w:p>
          <w:p w14:paraId="0FDE737D" w14:textId="77777777" w:rsidR="00C77E52" w:rsidRPr="00B3280C" w:rsidRDefault="00C77E52" w:rsidP="00B3280C">
            <w:pPr>
              <w:numPr>
                <w:ilvl w:val="0"/>
                <w:numId w:val="4"/>
              </w:numPr>
              <w:spacing w:line="259" w:lineRule="auto"/>
              <w:contextualSpacing/>
              <w:jc w:val="both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asciiTheme="minorHAnsi" w:eastAsia="Calibri" w:hAnsiTheme="minorHAnsi" w:cstheme="minorBidi"/>
                <w:sz w:val="20"/>
              </w:rPr>
              <w:t>Opis kierunku prowadzonych prac i wątków prac badawczo-rozwojowych, wraz z uzasadnieniem podjętych kroków, pokazujących przebieg prowadzonych prac w Etapie I. Opis może być uzupełniony o zdjęcia, filmy dokumentujące prace.</w:t>
            </w:r>
          </w:p>
          <w:p w14:paraId="640134C3" w14:textId="77777777" w:rsidR="00C77E52" w:rsidRPr="00B3280C" w:rsidRDefault="00C77E52" w:rsidP="00B3280C">
            <w:pPr>
              <w:numPr>
                <w:ilvl w:val="0"/>
                <w:numId w:val="4"/>
              </w:numPr>
              <w:spacing w:line="259" w:lineRule="auto"/>
              <w:contextualSpacing/>
              <w:jc w:val="both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asciiTheme="minorHAnsi" w:eastAsia="Calibri" w:hAnsiTheme="minorHAnsi" w:cstheme="minorBidi"/>
                <w:sz w:val="20"/>
              </w:rPr>
              <w:lastRenderedPageBreak/>
              <w:t>Wskazania wniosków z przeprowadzonych prac i ewentualnych planowanych zmian do wprowadzenia w Etapie II.</w:t>
            </w:r>
          </w:p>
          <w:p w14:paraId="1D51F914" w14:textId="77777777" w:rsidR="00C77E52" w:rsidRPr="00B3280C" w:rsidRDefault="00C77E52" w:rsidP="00B3280C">
            <w:pPr>
              <w:numPr>
                <w:ilvl w:val="0"/>
                <w:numId w:val="4"/>
              </w:numPr>
              <w:spacing w:line="259" w:lineRule="auto"/>
              <w:contextualSpacing/>
              <w:jc w:val="both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asciiTheme="minorHAnsi" w:eastAsia="Calibri" w:hAnsiTheme="minorHAnsi" w:cstheme="minorBidi"/>
                <w:sz w:val="20"/>
              </w:rPr>
              <w:t xml:space="preserve">Dokumentacja techniczną Prototypu </w:t>
            </w:r>
          </w:p>
          <w:p w14:paraId="6CCD3EBE" w14:textId="77777777" w:rsidR="00C77E52" w:rsidRPr="00B3280C" w:rsidRDefault="00C77E52" w:rsidP="00B3280C">
            <w:pPr>
              <w:numPr>
                <w:ilvl w:val="0"/>
                <w:numId w:val="4"/>
              </w:numPr>
              <w:spacing w:line="259" w:lineRule="auto"/>
              <w:contextualSpacing/>
              <w:jc w:val="both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asciiTheme="minorHAnsi" w:eastAsia="Calibri" w:hAnsiTheme="minorHAnsi" w:cstheme="minorBidi"/>
                <w:sz w:val="20"/>
              </w:rPr>
              <w:t xml:space="preserve">Dokumentacja techniczna z rozruchu Prototypu </w:t>
            </w:r>
          </w:p>
          <w:p w14:paraId="18ECEDFF" w14:textId="77777777" w:rsidR="00C77E52" w:rsidRPr="00B3280C" w:rsidRDefault="00C77E52" w:rsidP="00B3280C">
            <w:pPr>
              <w:spacing w:line="259" w:lineRule="auto"/>
              <w:ind w:left="264"/>
              <w:contextualSpacing/>
              <w:jc w:val="both"/>
              <w:rPr>
                <w:rFonts w:asciiTheme="minorHAnsi" w:eastAsia="Calibri" w:hAnsiTheme="minorHAnsi" w:cstheme="minorBidi"/>
                <w:sz w:val="20"/>
              </w:rPr>
            </w:pPr>
          </w:p>
          <w:p w14:paraId="54730390" w14:textId="77777777" w:rsidR="00C77E52" w:rsidRPr="00B3280C" w:rsidRDefault="00C77E52" w:rsidP="00B3280C">
            <w:pPr>
              <w:spacing w:line="259" w:lineRule="auto"/>
              <w:ind w:left="264"/>
              <w:contextualSpacing/>
              <w:jc w:val="both"/>
              <w:rPr>
                <w:rFonts w:eastAsia="Calibri" w:cstheme="minorBidi"/>
                <w:sz w:val="20"/>
              </w:rPr>
            </w:pPr>
            <w:r w:rsidRPr="00B3280C">
              <w:rPr>
                <w:rFonts w:asciiTheme="minorHAnsi" w:eastAsia="Calibri" w:hAnsiTheme="minorHAnsi" w:cstheme="minorBidi"/>
                <w:sz w:val="20"/>
              </w:rPr>
              <w:t xml:space="preserve">Podane wyniki prac badawczo–rozwojowych powinny potwierdzić atrakcyjność i zalety opracowanego Systemu. Wykonawca przygotowując raport powinien odnieść się do planów badawczych podanych w Ofercie, stopnia ich realizacji, odnieść się do spełnienia postawionych Wymagań Obligatoryjnych i Jakościowych oraz deklarowanych parametrów Wymagań Konkursowych. </w:t>
            </w:r>
            <w:r w:rsidRPr="00B3280C">
              <w:rPr>
                <w:rFonts w:eastAsia="Calibri" w:cstheme="minorBidi"/>
                <w:sz w:val="20"/>
              </w:rPr>
              <w:t xml:space="preserve">Opisy i uzasadnienia mogą być uzupełnione o obliczenia, rysunki techniczne, grafiki itp. </w:t>
            </w:r>
          </w:p>
          <w:p w14:paraId="5B5C806E" w14:textId="77777777" w:rsidR="00C77E52" w:rsidRPr="00B3280C" w:rsidRDefault="00C77E52" w:rsidP="00B3280C">
            <w:pPr>
              <w:spacing w:line="259" w:lineRule="auto"/>
              <w:ind w:left="264"/>
              <w:contextualSpacing/>
              <w:jc w:val="both"/>
              <w:rPr>
                <w:rFonts w:eastAsia="Calibri" w:cstheme="minorBidi"/>
                <w:sz w:val="20"/>
              </w:rPr>
            </w:pPr>
          </w:p>
          <w:p w14:paraId="06B7E2FE" w14:textId="34298509" w:rsidR="00C77E52" w:rsidRPr="00B3280C" w:rsidRDefault="00D31135" w:rsidP="00B3280C">
            <w:pPr>
              <w:spacing w:line="259" w:lineRule="auto"/>
              <w:ind w:left="264"/>
              <w:contextualSpacing/>
              <w:jc w:val="both"/>
              <w:rPr>
                <w:rFonts w:asciiTheme="minorHAnsi" w:eastAsia="Calibri" w:hAnsiTheme="minorHAnsi" w:cstheme="minorBidi"/>
                <w:sz w:val="20"/>
              </w:rPr>
            </w:pPr>
            <w:r w:rsidRPr="00B3280C">
              <w:rPr>
                <w:rFonts w:eastAsia="Calibri" w:cstheme="minorBidi"/>
                <w:sz w:val="20"/>
              </w:rPr>
              <w:t>Wszystkie ww. elementy należy dostarczyć w formacie .pdf oraz adekwatnie do typu pliku w formacie edytowalnym: .</w:t>
            </w:r>
            <w:proofErr w:type="spellStart"/>
            <w:r w:rsidRPr="00B3280C">
              <w:rPr>
                <w:rFonts w:eastAsia="Calibri" w:cstheme="minorBidi"/>
                <w:sz w:val="20"/>
              </w:rPr>
              <w:t>docx</w:t>
            </w:r>
            <w:proofErr w:type="spellEnd"/>
            <w:r w:rsidRPr="00B3280C">
              <w:rPr>
                <w:rFonts w:eastAsia="Calibri" w:cstheme="minorBidi"/>
                <w:sz w:val="20"/>
              </w:rPr>
              <w:t>, .</w:t>
            </w:r>
            <w:proofErr w:type="spellStart"/>
            <w:r w:rsidRPr="00B3280C">
              <w:rPr>
                <w:rFonts w:eastAsia="Calibri" w:cstheme="minorBidi"/>
                <w:sz w:val="20"/>
              </w:rPr>
              <w:t>xlsx</w:t>
            </w:r>
            <w:proofErr w:type="spellEnd"/>
            <w:r w:rsidRPr="00B3280C">
              <w:rPr>
                <w:rFonts w:eastAsia="Calibri" w:cstheme="minorBidi"/>
                <w:sz w:val="20"/>
              </w:rPr>
              <w:t>, .</w:t>
            </w:r>
            <w:proofErr w:type="spellStart"/>
            <w:r w:rsidRPr="00B3280C">
              <w:rPr>
                <w:rFonts w:eastAsia="Calibri" w:cstheme="minorBidi"/>
                <w:sz w:val="20"/>
              </w:rPr>
              <w:t>dwg</w:t>
            </w:r>
            <w:proofErr w:type="spellEnd"/>
            <w:r w:rsidRPr="00B3280C">
              <w:rPr>
                <w:rFonts w:eastAsia="Calibri" w:cstheme="minorBidi"/>
                <w:sz w:val="20"/>
              </w:rPr>
              <w:t>.</w:t>
            </w:r>
          </w:p>
        </w:tc>
        <w:tc>
          <w:tcPr>
            <w:tcW w:w="1546" w:type="dxa"/>
          </w:tcPr>
          <w:p w14:paraId="43391349" w14:textId="23DC3CF0" w:rsidR="00C77E52" w:rsidRPr="00B3280C" w:rsidRDefault="00C77E52" w:rsidP="00B3280C">
            <w:pPr>
              <w:pStyle w:val="Tekstkomentarza"/>
              <w:spacing w:line="259" w:lineRule="auto"/>
              <w:rPr>
                <w:rFonts w:eastAsia="Calibri" w:cstheme="minorBidi"/>
              </w:rPr>
            </w:pPr>
            <w:r w:rsidRPr="00B3280C">
              <w:rPr>
                <w:rFonts w:asciiTheme="minorHAnsi" w:eastAsia="Calibri" w:hAnsiTheme="minorHAnsi" w:cstheme="minorBidi"/>
              </w:rPr>
              <w:lastRenderedPageBreak/>
              <w:t xml:space="preserve">W Terminie </w:t>
            </w:r>
            <w:r w:rsidR="00AF1436" w:rsidRPr="00B3280C">
              <w:rPr>
                <w:rFonts w:asciiTheme="minorHAnsi" w:eastAsia="Calibri" w:hAnsiTheme="minorHAnsi" w:cstheme="minorBidi"/>
              </w:rPr>
              <w:t xml:space="preserve">Doręczenia </w:t>
            </w:r>
            <w:r w:rsidRPr="00B3280C">
              <w:rPr>
                <w:rFonts w:asciiTheme="minorHAnsi" w:eastAsia="Calibri" w:hAnsiTheme="minorHAnsi" w:cstheme="minorBidi"/>
              </w:rPr>
              <w:t>Wyników Prac Etapu I</w:t>
            </w:r>
          </w:p>
        </w:tc>
      </w:tr>
    </w:tbl>
    <w:p w14:paraId="2A5F9097" w14:textId="77777777" w:rsidR="00E626CE" w:rsidRPr="00AD1C6F" w:rsidRDefault="00E626CE" w:rsidP="00B3280C">
      <w:pPr>
        <w:spacing w:after="160" w:line="259" w:lineRule="auto"/>
        <w:jc w:val="both"/>
        <w:rPr>
          <w:rFonts w:eastAsia="Calibri" w:cstheme="minorHAnsi"/>
          <w:lang w:eastAsia="pl-PL"/>
        </w:rPr>
      </w:pPr>
    </w:p>
    <w:p w14:paraId="487CBC5F" w14:textId="3B0A7520" w:rsidR="00A637C5" w:rsidRPr="00AD1C6F" w:rsidRDefault="00E626CE" w:rsidP="00B3280C">
      <w:pPr>
        <w:spacing w:line="259" w:lineRule="auto"/>
        <w:jc w:val="both"/>
        <w:rPr>
          <w:lang w:eastAsia="pl-PL"/>
        </w:rPr>
      </w:pPr>
      <w:r w:rsidRPr="7C3446BF">
        <w:rPr>
          <w:lang w:eastAsia="pl-PL"/>
        </w:rPr>
        <w:t>Wyniki Prac Etapu I muszą zostać przekazane Zamawiającemu w Terminie Doręczenia Wyników Prac Etapu I określonym w Rozdziale 1 tego Załącznika i w formie określonej tym Załącznikiem oraz Umową.</w:t>
      </w:r>
    </w:p>
    <w:p w14:paraId="02BC11BD" w14:textId="77777777" w:rsidR="00722D3B" w:rsidRPr="00AD1C6F" w:rsidRDefault="00722D3B" w:rsidP="00B3280C">
      <w:pPr>
        <w:pStyle w:val="Nagwek2"/>
        <w:spacing w:line="259" w:lineRule="auto"/>
      </w:pPr>
      <w:bookmarkStart w:id="144" w:name="_Toc72409397"/>
      <w:r w:rsidRPr="7C3446BF">
        <w:t>Testy Prototypu Systemu</w:t>
      </w:r>
      <w:bookmarkEnd w:id="144"/>
      <w:r w:rsidRPr="7C3446BF">
        <w:t xml:space="preserve"> </w:t>
      </w:r>
    </w:p>
    <w:p w14:paraId="0401238E" w14:textId="021ADD9F" w:rsidR="00722D3B" w:rsidRPr="00AD1C6F" w:rsidRDefault="00722D3B" w:rsidP="00B3280C">
      <w:p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ascii="Calibri" w:eastAsia="Calibri" w:hAnsi="Calibri" w:cs="Calibri"/>
          <w:color w:val="000000" w:themeColor="text1"/>
        </w:rPr>
        <w:t xml:space="preserve">Zamawiający przeprowadzi Testy Prototypu Systemu mające na celu weryfikację poprawności jego działania oraz spełnienia wymagań </w:t>
      </w:r>
      <w:r w:rsidRPr="7C3446BF">
        <w:rPr>
          <w:rFonts w:eastAsia="Calibri"/>
          <w:color w:val="000000" w:themeColor="text1"/>
          <w:lang w:eastAsia="pl-PL"/>
        </w:rPr>
        <w:t xml:space="preserve">Obligatoryjnych </w:t>
      </w:r>
      <w:r w:rsidR="00D31135" w:rsidRPr="7D277155">
        <w:rPr>
          <w:rStyle w:val="Domylnaczcionkaakapitu1"/>
          <w:color w:val="000000" w:themeColor="text1"/>
          <w:szCs w:val="22"/>
          <w:lang w:eastAsia="pl-PL"/>
        </w:rPr>
        <w:t>OBL1.1, OBL1.3, OBL1.4, OBL1.7- OBL1.23, OBL.1.29</w:t>
      </w:r>
      <w:r w:rsidR="00D31135">
        <w:rPr>
          <w:rStyle w:val="Domylnaczcionkaakapitu1"/>
          <w:color w:val="000000" w:themeColor="text1"/>
          <w:szCs w:val="22"/>
          <w:lang w:eastAsia="pl-PL"/>
        </w:rPr>
        <w:t>-OBL.1.33</w:t>
      </w:r>
      <w:r w:rsidR="00D31135" w:rsidRPr="7D277155">
        <w:rPr>
          <w:rStyle w:val="Domylnaczcionkaakapitu1"/>
          <w:color w:val="000000" w:themeColor="text1"/>
          <w:szCs w:val="22"/>
          <w:lang w:eastAsia="pl-PL"/>
        </w:rPr>
        <w:t xml:space="preserve"> </w:t>
      </w:r>
      <w:r w:rsidRPr="7C3446BF">
        <w:rPr>
          <w:rFonts w:eastAsia="Calibri"/>
          <w:color w:val="000000" w:themeColor="text1"/>
          <w:lang w:eastAsia="pl-PL"/>
        </w:rPr>
        <w:t xml:space="preserve"> i parametrów Wymagań Konkursowych KON1.1A – KON1.6A </w:t>
      </w:r>
      <w:r w:rsidRPr="7C3446BF">
        <w:rPr>
          <w:rFonts w:ascii="Calibri" w:eastAsia="Calibri" w:hAnsi="Calibri" w:cs="Calibri"/>
          <w:color w:val="000000" w:themeColor="text1"/>
        </w:rPr>
        <w:t xml:space="preserve">przedstawionych w Załączniku 1 do Regulaminu. Wyniki Testów Prototypu Systemu będą podlegać ocenie i wpłyną na selekcję Wykonawców do Etapu II. </w:t>
      </w:r>
    </w:p>
    <w:p w14:paraId="3ABDB24A" w14:textId="0D31A5A8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t xml:space="preserve">Testy Prototypu Systemu prowadzone są wspólnie przez Zamawiającego oraz </w:t>
      </w:r>
      <w:r w:rsidRPr="7C3446BF">
        <w:rPr>
          <w:rFonts w:ascii="Calibri" w:eastAsia="Calibri" w:hAnsi="Calibri" w:cs="Calibri"/>
          <w:color w:val="000000" w:themeColor="text1"/>
        </w:rPr>
        <w:t>Wykonawcę, przy czym Zamawiający zastrzega sobie prawo do zlecenia przeprowadzenia Testów przez niezależny podmiot zewnętrzny.</w:t>
      </w:r>
    </w:p>
    <w:p w14:paraId="1A6D9818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79708564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 xml:space="preserve">Zamawiający przeprowadzi następujące testy Prototypu Systemu </w:t>
      </w:r>
    </w:p>
    <w:p w14:paraId="6CBA41C4" w14:textId="77777777" w:rsidR="00722D3B" w:rsidRPr="00AD1C6F" w:rsidRDefault="00722D3B" w:rsidP="00B3280C">
      <w:pPr>
        <w:pStyle w:val="Akapitzlist"/>
        <w:numPr>
          <w:ilvl w:val="0"/>
          <w:numId w:val="17"/>
        </w:num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eastAsia="Calibri"/>
          <w:lang w:eastAsia="pl-PL"/>
        </w:rPr>
        <w:t xml:space="preserve">Testy ilościowo – jakościowe </w:t>
      </w:r>
    </w:p>
    <w:p w14:paraId="4079E088" w14:textId="77777777" w:rsidR="00722D3B" w:rsidRPr="00AD1C6F" w:rsidRDefault="00722D3B" w:rsidP="00B3280C">
      <w:pPr>
        <w:pStyle w:val="Akapitzlist"/>
        <w:numPr>
          <w:ilvl w:val="0"/>
          <w:numId w:val="17"/>
        </w:num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eastAsia="Calibri"/>
          <w:lang w:eastAsia="pl-PL"/>
        </w:rPr>
        <w:t xml:space="preserve">Testy Funkcjonalności </w:t>
      </w:r>
    </w:p>
    <w:p w14:paraId="1EA7A3A4" w14:textId="77777777" w:rsidR="00722D3B" w:rsidRPr="00AD1C6F" w:rsidRDefault="00722D3B" w:rsidP="00B3280C">
      <w:pPr>
        <w:pStyle w:val="Akapitzlist"/>
        <w:numPr>
          <w:ilvl w:val="0"/>
          <w:numId w:val="17"/>
        </w:num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eastAsia="Calibri"/>
          <w:lang w:eastAsia="pl-PL"/>
        </w:rPr>
        <w:t xml:space="preserve">Testy Aplikacji Mobilnej </w:t>
      </w:r>
    </w:p>
    <w:p w14:paraId="007A04F6" w14:textId="0F132FC8" w:rsidR="5AEFBE13" w:rsidRDefault="1BF96512" w:rsidP="00B3280C">
      <w:pPr>
        <w:pStyle w:val="Akapitzlist"/>
        <w:numPr>
          <w:ilvl w:val="0"/>
          <w:numId w:val="17"/>
        </w:numPr>
        <w:spacing w:line="259" w:lineRule="auto"/>
        <w:jc w:val="both"/>
        <w:rPr>
          <w:rFonts w:eastAsiaTheme="minorEastAsia"/>
          <w:color w:val="000000" w:themeColor="text1"/>
          <w:lang w:eastAsia="pl-PL"/>
        </w:rPr>
      </w:pPr>
      <w:r w:rsidRPr="4A83F3FE">
        <w:rPr>
          <w:rFonts w:eastAsia="Calibri"/>
          <w:lang w:eastAsia="pl-PL"/>
        </w:rPr>
        <w:t>Testy zgodności Prototypu z innymi wymaganiami</w:t>
      </w:r>
      <w:r w:rsidR="07D4719B" w:rsidRPr="4A83F3FE">
        <w:rPr>
          <w:rFonts w:eastAsia="Calibri"/>
          <w:lang w:eastAsia="pl-PL"/>
        </w:rPr>
        <w:t xml:space="preserve"> wskazanymi </w:t>
      </w:r>
      <w:r w:rsidR="199107D9" w:rsidRPr="4A83F3FE">
        <w:rPr>
          <w:rFonts w:eastAsia="Calibri"/>
          <w:lang w:eastAsia="pl-PL"/>
        </w:rPr>
        <w:t xml:space="preserve">zgodnie z wymaganiem </w:t>
      </w:r>
      <w:r w:rsidR="1C39045C" w:rsidRPr="4A83F3FE">
        <w:rPr>
          <w:rFonts w:eastAsia="Calibri"/>
          <w:lang w:eastAsia="pl-PL"/>
        </w:rPr>
        <w:t>OBL 1.33</w:t>
      </w:r>
      <w:r w:rsidR="07D4719B" w:rsidRPr="4A83F3FE">
        <w:rPr>
          <w:rFonts w:eastAsia="Calibri"/>
          <w:lang w:eastAsia="pl-PL"/>
        </w:rPr>
        <w:t xml:space="preserve"> </w:t>
      </w:r>
      <w:r w:rsidRPr="4A83F3FE">
        <w:rPr>
          <w:rFonts w:eastAsia="Calibri"/>
          <w:lang w:eastAsia="pl-PL"/>
        </w:rPr>
        <w:t>Zał</w:t>
      </w:r>
      <w:r w:rsidR="7A7249E7" w:rsidRPr="4A83F3FE">
        <w:rPr>
          <w:rFonts w:eastAsia="Calibri"/>
          <w:lang w:eastAsia="pl-PL"/>
        </w:rPr>
        <w:t xml:space="preserve">ącznika </w:t>
      </w:r>
      <w:r w:rsidRPr="4A83F3FE">
        <w:rPr>
          <w:rFonts w:eastAsia="Calibri"/>
          <w:lang w:eastAsia="pl-PL"/>
        </w:rPr>
        <w:t>1</w:t>
      </w:r>
    </w:p>
    <w:p w14:paraId="203D8314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72DA4817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 xml:space="preserve">Zamawiający dopuszcza przerwanie ciągłości pomiarów prowadzonych w ramach Testów Prototypu Systemu, na skutek: </w:t>
      </w:r>
    </w:p>
    <w:p w14:paraId="3B0C928B" w14:textId="77777777" w:rsidR="00722D3B" w:rsidRPr="00AD1C6F" w:rsidRDefault="00722D3B" w:rsidP="00B3280C">
      <w:pPr>
        <w:pStyle w:val="Akapitzlist"/>
        <w:numPr>
          <w:ilvl w:val="0"/>
          <w:numId w:val="16"/>
        </w:num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lastRenderedPageBreak/>
        <w:t>awarii urządzeń pomiarowych wykorzystywanych w trakcie Testów Prototypu Systemu do retencjonowania i oczyszczania wody deszczowej,</w:t>
      </w:r>
    </w:p>
    <w:p w14:paraId="6C5E9F75" w14:textId="67BEF576" w:rsidR="00722D3B" w:rsidRPr="00AD1C6F" w:rsidRDefault="00C77E52" w:rsidP="00B3280C">
      <w:pPr>
        <w:pStyle w:val="Akapitzlist"/>
        <w:numPr>
          <w:ilvl w:val="0"/>
          <w:numId w:val="16"/>
        </w:num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>działań</w:t>
      </w:r>
      <w:r w:rsidR="00722D3B" w:rsidRPr="7C3446BF">
        <w:rPr>
          <w:rFonts w:ascii="Calibri" w:eastAsia="Calibri" w:hAnsi="Calibri" w:cs="Calibri"/>
          <w:color w:val="000000" w:themeColor="text1"/>
        </w:rPr>
        <w:t xml:space="preserve"> </w:t>
      </w:r>
      <w:r w:rsidRPr="7C3446BF">
        <w:rPr>
          <w:rFonts w:ascii="Calibri" w:eastAsia="Calibri" w:hAnsi="Calibri" w:cs="Calibri"/>
          <w:color w:val="000000" w:themeColor="text1"/>
        </w:rPr>
        <w:t>takich jak np.</w:t>
      </w:r>
      <w:r w:rsidR="00722D3B" w:rsidRPr="7C3446BF">
        <w:rPr>
          <w:rFonts w:ascii="Calibri" w:eastAsia="Calibri" w:hAnsi="Calibri" w:cs="Calibri"/>
          <w:color w:val="000000" w:themeColor="text1"/>
        </w:rPr>
        <w:t xml:space="preserve"> przerwa w dostawie energii elektrycznej do środowiska testowego, w którym prowadzone są Testy Prototypu Systemu,</w:t>
      </w:r>
      <w:r w:rsidR="00722D3B" w:rsidRPr="7C3446BF">
        <w:t xml:space="preserve"> pożar, katastrofa naturalna, stan wojenny lub strajk powszechny, z wyłączeniem stanu epidemii wywołanego wirusem SARS CoV-2).</w:t>
      </w:r>
    </w:p>
    <w:p w14:paraId="051837DB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>W przypadku wystąpienia ww. okoliczności, Zamawiający może przedłużyć czas prowadzenia Testów Prototypu Systemu adekwatnie do czasu trwania ww. okoliczności, lecz nie dłużej niż o 1 miesiąc.</w:t>
      </w:r>
    </w:p>
    <w:p w14:paraId="23F9C1B4" w14:textId="747F3B85" w:rsidR="00722D3B" w:rsidRPr="00AD1C6F" w:rsidRDefault="00722D3B" w:rsidP="0048651E">
      <w:pPr>
        <w:pStyle w:val="Nagwek2"/>
        <w:numPr>
          <w:ilvl w:val="1"/>
          <w:numId w:val="0"/>
        </w:numPr>
        <w:spacing w:line="259" w:lineRule="auto"/>
        <w:ind w:left="426" w:hanging="434"/>
      </w:pPr>
      <w:bookmarkStart w:id="145" w:name="_Toc72409398"/>
      <w:r w:rsidRPr="7C3446BF">
        <w:t>2.</w:t>
      </w:r>
      <w:r w:rsidR="0048651E">
        <w:t>5</w:t>
      </w:r>
      <w:r w:rsidRPr="7C3446BF">
        <w:t xml:space="preserve">.1 </w:t>
      </w:r>
      <w:r>
        <w:tab/>
      </w:r>
      <w:r w:rsidRPr="7C3446BF">
        <w:t>Przygotowanie Środowiska Testowego</w:t>
      </w:r>
      <w:bookmarkEnd w:id="145"/>
      <w:r w:rsidR="00D25B36">
        <w:t xml:space="preserve"> </w:t>
      </w:r>
    </w:p>
    <w:p w14:paraId="3F88EC2F" w14:textId="77777777" w:rsidR="00722D3B" w:rsidRPr="00AD1C6F" w:rsidRDefault="00722D3B" w:rsidP="00B3280C">
      <w:pPr>
        <w:spacing w:line="259" w:lineRule="auto"/>
      </w:pPr>
      <w:r w:rsidRPr="7C3446BF">
        <w:t xml:space="preserve">Wykonawca we wskazanej przez siebie Lokalizacji przygotuje Środowisko Testowe umożliwiające przeprowadzenie Testów Prototypu Systemu. </w:t>
      </w:r>
    </w:p>
    <w:p w14:paraId="02D9A018" w14:textId="77777777" w:rsidR="00722D3B" w:rsidRPr="00AD1C6F" w:rsidRDefault="00722D3B" w:rsidP="00B3280C">
      <w:pPr>
        <w:spacing w:line="259" w:lineRule="auto"/>
      </w:pPr>
    </w:p>
    <w:p w14:paraId="71DF6419" w14:textId="42443DFA" w:rsidR="00722D3B" w:rsidRPr="00AD1C6F" w:rsidRDefault="00722D3B" w:rsidP="00B3280C">
      <w:pPr>
        <w:spacing w:line="259" w:lineRule="auto"/>
      </w:pPr>
      <w:r w:rsidRPr="7C3446BF">
        <w:t>W szczególności przygotuje</w:t>
      </w:r>
      <w:r w:rsidR="00892A48" w:rsidRPr="00892A48">
        <w:t xml:space="preserve"> </w:t>
      </w:r>
      <w:r w:rsidR="00892A48">
        <w:t>w ramach wynagrodzenia wskazanego w ART. 2</w:t>
      </w:r>
      <w:r w:rsidR="0027457C">
        <w:t>2</w:t>
      </w:r>
      <w:r w:rsidR="00892A48">
        <w:t xml:space="preserve"> Umowy</w:t>
      </w:r>
      <w:r w:rsidRPr="7C3446BF">
        <w:t>:</w:t>
      </w:r>
      <w:r w:rsidR="00D25B36">
        <w:t xml:space="preserve"> </w:t>
      </w:r>
    </w:p>
    <w:p w14:paraId="221019CF" w14:textId="5091EE79" w:rsidR="00722D3B" w:rsidRPr="00AD1C6F" w:rsidRDefault="00722D3B" w:rsidP="00B3280C">
      <w:pPr>
        <w:pStyle w:val="Akapitzlist"/>
        <w:numPr>
          <w:ilvl w:val="0"/>
          <w:numId w:val="13"/>
        </w:numPr>
        <w:spacing w:after="160" w:line="259" w:lineRule="auto"/>
        <w:jc w:val="both"/>
        <w:rPr>
          <w:rFonts w:eastAsia="Calibri"/>
          <w:b/>
          <w:bCs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Prototyp Systemu zgodny z wymaganiami Obligatoryjnymi </w:t>
      </w:r>
      <w:r w:rsidR="00D31135" w:rsidRPr="7D277155">
        <w:rPr>
          <w:rStyle w:val="Domylnaczcionkaakapitu1"/>
          <w:color w:val="000000" w:themeColor="text1"/>
          <w:szCs w:val="22"/>
          <w:lang w:eastAsia="pl-PL"/>
        </w:rPr>
        <w:t>OBL1.1, OBL1.3, OBL1.4, OBL1.7- OBL1.23, OBL.1.29</w:t>
      </w:r>
      <w:r w:rsidR="00D31135">
        <w:rPr>
          <w:rStyle w:val="Domylnaczcionkaakapitu1"/>
          <w:color w:val="000000" w:themeColor="text1"/>
          <w:szCs w:val="22"/>
          <w:lang w:eastAsia="pl-PL"/>
        </w:rPr>
        <w:t>-OBL.1.33</w:t>
      </w:r>
      <w:r w:rsidRPr="7C3446BF">
        <w:rPr>
          <w:rFonts w:eastAsia="Calibri"/>
          <w:color w:val="000000" w:themeColor="text1"/>
          <w:lang w:eastAsia="pl-PL"/>
        </w:rPr>
        <w:t xml:space="preserve"> zgodnie z Załącznikiem 1 do Regulaminu i parametrami Wymagań Konkursowych KON 1.1A – KON 1.6A zadeklarowanymi</w:t>
      </w:r>
      <w:r w:rsidRPr="7C3446BF">
        <w:rPr>
          <w:rFonts w:ascii="Calibri" w:eastAsia="Calibri" w:hAnsi="Calibri" w:cs="Calibri"/>
          <w:color w:val="000000" w:themeColor="text1"/>
        </w:rPr>
        <w:t xml:space="preserve"> przez Wykonawcę w Ofercie</w:t>
      </w:r>
      <w:r w:rsidR="0069667D" w:rsidRPr="7C3446BF">
        <w:rPr>
          <w:rFonts w:ascii="Calibri" w:eastAsia="Calibri" w:hAnsi="Calibri" w:cs="Calibri"/>
          <w:color w:val="000000" w:themeColor="text1"/>
        </w:rPr>
        <w:t>, o wielkości dla Budynku Jednorodzinnego</w:t>
      </w:r>
      <w:r w:rsidRPr="7C3446BF">
        <w:rPr>
          <w:rFonts w:ascii="Calibri" w:eastAsia="Calibri" w:hAnsi="Calibri" w:cs="Calibri"/>
          <w:color w:val="000000" w:themeColor="text1"/>
        </w:rPr>
        <w:t xml:space="preserve">. </w:t>
      </w:r>
    </w:p>
    <w:p w14:paraId="24598784" w14:textId="4B716713" w:rsidR="0069667D" w:rsidRPr="00AD1C6F" w:rsidRDefault="00722D3B" w:rsidP="00B3280C">
      <w:pPr>
        <w:pStyle w:val="Akapitzlist"/>
        <w:numPr>
          <w:ilvl w:val="0"/>
          <w:numId w:val="13"/>
        </w:num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Substraty W0, D1, K1, K2 w ilości wystarczającej do przeprowadzenia Testów, o jakości nie lepszej niż w Tabeli 3, 10, 11,12 Załącznika 1 do Regulaminu tak, aby była możliwa symulacja pracy Systemu przez 8 god</w:t>
      </w:r>
      <w:r w:rsidR="0069667D" w:rsidRPr="7C3446BF">
        <w:rPr>
          <w:rFonts w:eastAsia="Calibri"/>
          <w:color w:val="000000" w:themeColor="text1"/>
          <w:lang w:eastAsia="pl-PL"/>
        </w:rPr>
        <w:t>zin podczas każdego dnia Testów, zgodnie z poniż</w:t>
      </w:r>
      <w:r w:rsidR="00851EFD" w:rsidRPr="7C3446BF">
        <w:rPr>
          <w:rFonts w:eastAsia="Calibri"/>
          <w:color w:val="000000" w:themeColor="text1"/>
          <w:lang w:eastAsia="pl-PL"/>
        </w:rPr>
        <w:t>szymi</w:t>
      </w:r>
      <w:r w:rsidR="0069667D" w:rsidRPr="7C3446BF">
        <w:rPr>
          <w:rFonts w:eastAsia="Calibri"/>
          <w:color w:val="000000" w:themeColor="text1"/>
          <w:lang w:eastAsia="pl-PL"/>
        </w:rPr>
        <w:t xml:space="preserve"> Tabel</w:t>
      </w:r>
      <w:r w:rsidR="00851EFD" w:rsidRPr="7C3446BF">
        <w:rPr>
          <w:rFonts w:eastAsia="Calibri"/>
          <w:color w:val="000000" w:themeColor="text1"/>
          <w:lang w:eastAsia="pl-PL"/>
        </w:rPr>
        <w:t>ami</w:t>
      </w:r>
      <w:r w:rsidR="0069667D" w:rsidRPr="7C3446BF">
        <w:rPr>
          <w:rFonts w:eastAsia="Calibri"/>
          <w:color w:val="000000" w:themeColor="text1"/>
          <w:lang w:eastAsia="pl-PL"/>
        </w:rPr>
        <w:t xml:space="preserve">. </w:t>
      </w:r>
    </w:p>
    <w:p w14:paraId="22783A20" w14:textId="77777777" w:rsidR="003202EB" w:rsidRPr="00AD1C6F" w:rsidRDefault="003202EB" w:rsidP="00B3280C">
      <w:pPr>
        <w:pStyle w:val="Akapitzlist"/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</w:p>
    <w:p w14:paraId="07B76120" w14:textId="503FE58C" w:rsidR="00D75F04" w:rsidRPr="00AD1C6F" w:rsidRDefault="00D75F04" w:rsidP="00B3280C">
      <w:pPr>
        <w:pStyle w:val="Legenda"/>
        <w:keepNext/>
        <w:spacing w:line="259" w:lineRule="auto"/>
      </w:pPr>
      <w:r w:rsidRPr="7C3446BF"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Pr="7C3446BF">
        <w:rPr>
          <w:noProof/>
        </w:rPr>
        <w:t>3</w:t>
      </w:r>
      <w:r>
        <w:fldChar w:fldCharType="end"/>
      </w:r>
      <w:r w:rsidRPr="7C3446BF">
        <w:t>. Proporcje Substratów do Testów</w:t>
      </w:r>
    </w:p>
    <w:tbl>
      <w:tblPr>
        <w:tblW w:w="115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5"/>
        <w:gridCol w:w="1587"/>
        <w:gridCol w:w="2473"/>
        <w:gridCol w:w="2358"/>
      </w:tblGrid>
      <w:tr w:rsidR="0069667D" w:rsidRPr="00AD1C6F" w14:paraId="1598E3C5" w14:textId="77777777" w:rsidTr="00D31135">
        <w:trPr>
          <w:trHeight w:val="290"/>
        </w:trPr>
        <w:tc>
          <w:tcPr>
            <w:tcW w:w="51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C15DAD4" w14:textId="453CF9B4" w:rsidR="0069667D" w:rsidRPr="00AD1C6F" w:rsidRDefault="00851EFD" w:rsidP="00B3280C">
            <w:pPr>
              <w:spacing w:line="259" w:lineRule="auto"/>
              <w:rPr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Liczba</w:t>
            </w:r>
            <w:r w:rsidR="0069667D" w:rsidRPr="7C3446BF">
              <w:rPr>
                <w:color w:val="000000" w:themeColor="text1"/>
                <w:sz w:val="20"/>
                <w:szCs w:val="20"/>
                <w:lang w:eastAsia="pl-PL"/>
              </w:rPr>
              <w:t xml:space="preserve"> Użytkowników 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78BD9A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4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0E7477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[osoby]</w:t>
            </w:r>
          </w:p>
        </w:tc>
        <w:tc>
          <w:tcPr>
            <w:tcW w:w="2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196E9ED" w14:textId="77777777" w:rsidR="0069667D" w:rsidRPr="00AD1C6F" w:rsidRDefault="0069667D" w:rsidP="00B3280C">
            <w:pPr>
              <w:spacing w:line="259" w:lineRule="auto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69667D" w:rsidRPr="00AD1C6F" w14:paraId="3D62BB2C" w14:textId="77777777" w:rsidTr="00D31135">
        <w:trPr>
          <w:trHeight w:val="530"/>
        </w:trPr>
        <w:tc>
          <w:tcPr>
            <w:tcW w:w="5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566B8A9" w14:textId="77777777" w:rsidR="0069667D" w:rsidRPr="00AD1C6F" w:rsidRDefault="0069667D" w:rsidP="00B3280C">
            <w:pPr>
              <w:spacing w:line="259" w:lineRule="auto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 xml:space="preserve">Zapotrzebowanie na wodę dla jednego Użytkownika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0C7044B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FCB216" w14:textId="0C670E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[litrów/dobę]</w:t>
            </w:r>
          </w:p>
        </w:tc>
        <w:tc>
          <w:tcPr>
            <w:tcW w:w="2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48C964" w14:textId="77777777" w:rsidR="0069667D" w:rsidRPr="00AD1C6F" w:rsidRDefault="0069667D" w:rsidP="00B3280C">
            <w:pPr>
              <w:spacing w:line="259" w:lineRule="auto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69667D" w:rsidRPr="00AD1C6F" w14:paraId="5F010516" w14:textId="77777777" w:rsidTr="00D31135">
        <w:trPr>
          <w:trHeight w:val="290"/>
        </w:trPr>
        <w:tc>
          <w:tcPr>
            <w:tcW w:w="5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B36985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Substraty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E3D853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 Rozkład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EECD27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2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7414BAD" w14:textId="77777777" w:rsidR="0069667D" w:rsidRPr="00AD1C6F" w:rsidRDefault="0069667D" w:rsidP="00B3280C">
            <w:pPr>
              <w:spacing w:line="259" w:lineRule="auto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69667D" w:rsidRPr="00AD1C6F" w14:paraId="5BE961B0" w14:textId="77777777" w:rsidTr="00D31135">
        <w:trPr>
          <w:trHeight w:val="290"/>
        </w:trPr>
        <w:tc>
          <w:tcPr>
            <w:tcW w:w="5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2D03A5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Woda W0 - wodociągowa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F1A4EF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3%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51566A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26D086E" w14:textId="77777777" w:rsidR="0069667D" w:rsidRPr="00AD1C6F" w:rsidRDefault="0069667D" w:rsidP="00B3280C">
            <w:pPr>
              <w:spacing w:line="259" w:lineRule="auto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69667D" w:rsidRPr="00AD1C6F" w14:paraId="509B96B6" w14:textId="77777777" w:rsidTr="00D31135">
        <w:trPr>
          <w:trHeight w:val="290"/>
        </w:trPr>
        <w:tc>
          <w:tcPr>
            <w:tcW w:w="5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559559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Woda D1 - deszczowa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4F4D34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67%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517D82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268</w:t>
            </w:r>
          </w:p>
        </w:tc>
        <w:tc>
          <w:tcPr>
            <w:tcW w:w="2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48D837" w14:textId="77777777" w:rsidR="0069667D" w:rsidRPr="00AD1C6F" w:rsidRDefault="0069667D" w:rsidP="00B3280C">
            <w:pPr>
              <w:spacing w:line="259" w:lineRule="auto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69667D" w:rsidRPr="00AD1C6F" w14:paraId="40C0DEB3" w14:textId="77777777" w:rsidTr="00D31135">
        <w:trPr>
          <w:trHeight w:val="290"/>
        </w:trPr>
        <w:tc>
          <w:tcPr>
            <w:tcW w:w="5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F1B10F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 xml:space="preserve">Woda K1 – z mycia rąk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2290B4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30%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15ED6F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2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427CF6" w14:textId="77777777" w:rsidR="0069667D" w:rsidRPr="00AD1C6F" w:rsidRDefault="0069667D" w:rsidP="00B3280C">
            <w:pPr>
              <w:spacing w:line="259" w:lineRule="auto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  <w:tr w:rsidR="0069667D" w:rsidRPr="00AD1C6F" w14:paraId="7448A5E8" w14:textId="77777777" w:rsidTr="00D31135">
        <w:trPr>
          <w:trHeight w:val="290"/>
        </w:trPr>
        <w:tc>
          <w:tcPr>
            <w:tcW w:w="51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2C5C9B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Woda K2 – z spłukiwania WC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E98F82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100%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3348F7" w14:textId="77777777" w:rsidR="0069667D" w:rsidRPr="00AD1C6F" w:rsidRDefault="0069667D" w:rsidP="00B3280C">
            <w:pPr>
              <w:spacing w:line="259" w:lineRule="auto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7C3446BF">
              <w:rPr>
                <w:color w:val="000000" w:themeColor="text1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23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383044C" w14:textId="77777777" w:rsidR="0069667D" w:rsidRPr="00AD1C6F" w:rsidRDefault="0069667D" w:rsidP="00B3280C">
            <w:pPr>
              <w:spacing w:line="259" w:lineRule="auto"/>
              <w:rPr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618CB989" w14:textId="675B1B16" w:rsidR="0069667D" w:rsidRPr="00AD1C6F" w:rsidRDefault="0069667D" w:rsidP="00B3280C">
      <w:p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</w:p>
    <w:p w14:paraId="2BFBEC9C" w14:textId="6EADF1B3" w:rsidR="00D75F04" w:rsidRPr="00AD1C6F" w:rsidRDefault="00D75F04" w:rsidP="00B3280C">
      <w:pPr>
        <w:pStyle w:val="Legenda"/>
        <w:keepNext/>
        <w:spacing w:line="259" w:lineRule="auto"/>
      </w:pPr>
      <w:r w:rsidRPr="7C3446BF"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Pr="7C3446BF">
        <w:rPr>
          <w:noProof/>
        </w:rPr>
        <w:t>4</w:t>
      </w:r>
      <w:r>
        <w:fldChar w:fldCharType="end"/>
      </w:r>
      <w:r w:rsidRPr="7C3446BF">
        <w:t xml:space="preserve"> Plan przepływu Substratów podczas Testów</w:t>
      </w:r>
    </w:p>
    <w:tbl>
      <w:tblPr>
        <w:tblW w:w="91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2"/>
        <w:gridCol w:w="1808"/>
        <w:gridCol w:w="938"/>
        <w:gridCol w:w="905"/>
        <w:gridCol w:w="850"/>
        <w:gridCol w:w="988"/>
        <w:gridCol w:w="761"/>
        <w:gridCol w:w="761"/>
        <w:gridCol w:w="761"/>
        <w:gridCol w:w="762"/>
      </w:tblGrid>
      <w:tr w:rsidR="0069667D" w:rsidRPr="00AD1C6F" w14:paraId="29662853" w14:textId="77777777" w:rsidTr="00D31135">
        <w:trPr>
          <w:trHeight w:val="251"/>
        </w:trPr>
        <w:tc>
          <w:tcPr>
            <w:tcW w:w="60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0AF3AD" w14:textId="77777777" w:rsidR="0069667D" w:rsidRPr="00AD1C6F" w:rsidRDefault="0069667D" w:rsidP="00B3280C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  <w:lang w:bidi="ar-SA"/>
              </w:rPr>
            </w:pPr>
          </w:p>
        </w:tc>
        <w:tc>
          <w:tcPr>
            <w:tcW w:w="180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433012D" w14:textId="77777777" w:rsidR="0069667D" w:rsidRPr="00AD1C6F" w:rsidRDefault="0069667D" w:rsidP="00B3280C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 w:bidi="ar-SA"/>
              </w:rPr>
            </w:pPr>
          </w:p>
        </w:tc>
        <w:tc>
          <w:tcPr>
            <w:tcW w:w="672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3C0E035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lang w:eastAsia="pl-PL" w:bidi="ar-SA"/>
              </w:rPr>
              <w:t>Godzina Testu - Przepływy Substratów [litr/godzina]</w:t>
            </w:r>
          </w:p>
        </w:tc>
      </w:tr>
      <w:tr w:rsidR="0069667D" w:rsidRPr="00AD1C6F" w14:paraId="137A0202" w14:textId="77777777" w:rsidTr="00D31135">
        <w:trPr>
          <w:trHeight w:val="251"/>
        </w:trPr>
        <w:tc>
          <w:tcPr>
            <w:tcW w:w="6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25AE2D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397CCC3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Wartość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973B92" w14:textId="30D41DD0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</w:t>
            </w:r>
            <w:r w:rsidR="003202EB"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 godz.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1D504B7" w14:textId="5B951D4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</w:t>
            </w:r>
            <w:r w:rsidR="003202EB"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 godz.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422AE8F" w14:textId="4AE2F645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3</w:t>
            </w:r>
            <w:r w:rsidR="003202EB"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 godz.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18F61C3" w14:textId="6ECDAE1D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4</w:t>
            </w:r>
            <w:r w:rsidR="003202EB"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 godz.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4A6706C" w14:textId="2FF9390F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5</w:t>
            </w:r>
            <w:r w:rsidR="003202EB"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 godz.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33BF5F" w14:textId="2B9B988C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6</w:t>
            </w:r>
            <w:r w:rsidR="003202EB"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 godz.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C4154B6" w14:textId="2082BCD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7</w:t>
            </w:r>
            <w:r w:rsidR="003202EB"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 godz.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15BA29B" w14:textId="21FDCD31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8</w:t>
            </w:r>
            <w:r w:rsidR="003202EB"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 godz.</w:t>
            </w:r>
          </w:p>
        </w:tc>
      </w:tr>
      <w:tr w:rsidR="0069667D" w:rsidRPr="00AD1C6F" w14:paraId="19AC1DED" w14:textId="77777777" w:rsidTr="00D31135">
        <w:trPr>
          <w:trHeight w:val="600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AABB734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1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single" w:sz="8" w:space="0" w:color="auto"/>
            </w:tcBorders>
            <w:shd w:val="clear" w:color="auto" w:fill="E2EFD9" w:themeFill="accent6" w:themeFillTint="3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2916C2" w14:textId="2F56B7D1" w:rsidR="0069667D" w:rsidRPr="00AD1C6F" w:rsidRDefault="003202EB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 [%]</w:t>
            </w:r>
          </w:p>
          <w:p w14:paraId="5FBD6F98" w14:textId="77777777" w:rsidR="003202EB" w:rsidRPr="00AD1C6F" w:rsidRDefault="003202EB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</w:p>
          <w:p w14:paraId="38A033BC" w14:textId="2CD6869F" w:rsidR="003202EB" w:rsidRPr="00AD1C6F" w:rsidRDefault="003202EB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Litr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ED9813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5%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EFF681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D09864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20%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7312E4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10%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A87125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10%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097AC0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30%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B6D738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10%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6B2D0D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5%</w:t>
            </w:r>
          </w:p>
        </w:tc>
      </w:tr>
      <w:tr w:rsidR="0069667D" w:rsidRPr="00AD1C6F" w14:paraId="31170083" w14:textId="77777777" w:rsidTr="00D31135">
        <w:trPr>
          <w:trHeight w:val="251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04BB2D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 xml:space="preserve">W0 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F8DA262" w14:textId="6E7E411D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9B7F50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0,6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37007B1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E3CCDF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2,4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374A00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1,2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1EA450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1,2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B926163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3,6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9AEE203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1,2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5217F21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0,6</w:t>
            </w:r>
          </w:p>
        </w:tc>
      </w:tr>
      <w:tr w:rsidR="0069667D" w:rsidRPr="00AD1C6F" w14:paraId="0041CADF" w14:textId="77777777" w:rsidTr="00D31135">
        <w:trPr>
          <w:trHeight w:val="251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7B6E2A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D1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C3E3386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268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94B7599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13,4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EEB20DC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586D32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53,6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61BF67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26,8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F89AA7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26,8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051B00A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80,4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DB5263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26,8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F4893D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13,4</w:t>
            </w:r>
          </w:p>
        </w:tc>
      </w:tr>
      <w:tr w:rsidR="0069667D" w:rsidRPr="00AD1C6F" w14:paraId="40D1F5FF" w14:textId="77777777" w:rsidTr="00D31135">
        <w:trPr>
          <w:trHeight w:val="251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107B17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K1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E4F1665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120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B1AFE47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599BE9C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6325830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46E0A65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91A02D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BAD63C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36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FB9873F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B8678B9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6</w:t>
            </w:r>
          </w:p>
        </w:tc>
      </w:tr>
      <w:tr w:rsidR="0069667D" w:rsidRPr="00AD1C6F" w14:paraId="35EE4B76" w14:textId="77777777" w:rsidTr="00D31135">
        <w:trPr>
          <w:trHeight w:val="251"/>
        </w:trPr>
        <w:tc>
          <w:tcPr>
            <w:tcW w:w="6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D71898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K2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D75AB5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400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7BFA347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DE7A63F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AE1955B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B2B8F10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11C2BD5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CA6E1D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EEF8F2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40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D12E69" w14:textId="77777777" w:rsidR="0069667D" w:rsidRPr="00AD1C6F" w:rsidRDefault="0069667D" w:rsidP="00B3280C">
            <w:pP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pl-PL" w:bidi="ar-SA"/>
              </w:rPr>
            </w:pPr>
            <w:r w:rsidRPr="7C3446BF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pl-PL" w:bidi="ar-SA"/>
              </w:rPr>
              <w:t>20</w:t>
            </w:r>
          </w:p>
        </w:tc>
      </w:tr>
    </w:tbl>
    <w:p w14:paraId="408AEAD9" w14:textId="77777777" w:rsidR="00722D3B" w:rsidRPr="00AD1C6F" w:rsidRDefault="00722D3B" w:rsidP="00B3280C">
      <w:pPr>
        <w:pStyle w:val="Akapitzlist"/>
        <w:numPr>
          <w:ilvl w:val="0"/>
          <w:numId w:val="13"/>
        </w:num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Przyłącza do pompowania Substratów D1, W0, K1, K2.</w:t>
      </w:r>
    </w:p>
    <w:p w14:paraId="2C604BFE" w14:textId="1A7D886E" w:rsidR="00722D3B" w:rsidRPr="00AD1C6F" w:rsidRDefault="00722D3B" w:rsidP="00B3280C">
      <w:pPr>
        <w:pStyle w:val="Akapitzlist"/>
        <w:numPr>
          <w:ilvl w:val="0"/>
          <w:numId w:val="13"/>
        </w:num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Punkty pomiarowe</w:t>
      </w:r>
      <w:r w:rsidR="00851EFD" w:rsidRPr="7C3446BF">
        <w:rPr>
          <w:rFonts w:eastAsia="Calibri"/>
          <w:color w:val="000000" w:themeColor="text1"/>
          <w:lang w:eastAsia="pl-PL"/>
        </w:rPr>
        <w:t xml:space="preserve"> przepływu</w:t>
      </w:r>
      <w:r w:rsidRPr="7C3446BF">
        <w:rPr>
          <w:rFonts w:eastAsia="Calibri"/>
          <w:color w:val="000000" w:themeColor="text1"/>
          <w:lang w:eastAsia="pl-PL"/>
        </w:rPr>
        <w:t xml:space="preserve"> na odprowadzeniu z Systemu wody o standardzie W1, W2, W3, W4, W5. </w:t>
      </w:r>
    </w:p>
    <w:p w14:paraId="05501BDB" w14:textId="77777777" w:rsidR="00722D3B" w:rsidRPr="00AD1C6F" w:rsidRDefault="00722D3B" w:rsidP="00B3280C">
      <w:pPr>
        <w:pStyle w:val="Akapitzlist"/>
        <w:numPr>
          <w:ilvl w:val="0"/>
          <w:numId w:val="13"/>
        </w:num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lastRenderedPageBreak/>
        <w:t>Personel techniczny, przegotowany do obsługi Prototypowego Systemu podczas prowadzenia Testów.</w:t>
      </w:r>
    </w:p>
    <w:p w14:paraId="6D494618" w14:textId="6F402484" w:rsidR="00722D3B" w:rsidRPr="00AD1C6F" w:rsidRDefault="00722D3B" w:rsidP="00B3280C">
      <w:pPr>
        <w:pStyle w:val="Akapitzlist"/>
        <w:numPr>
          <w:ilvl w:val="0"/>
          <w:numId w:val="13"/>
        </w:num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Środowisko testowe, w którym będzie utrzymywana temperatura od 16 do 24 stopni Celsjusza.</w:t>
      </w:r>
    </w:p>
    <w:p w14:paraId="0AC5E18E" w14:textId="2AB30E77" w:rsidR="0079369A" w:rsidRPr="00AD1C6F" w:rsidRDefault="0079369A" w:rsidP="00B3280C">
      <w:pPr>
        <w:pStyle w:val="Akapitzlist"/>
        <w:numPr>
          <w:ilvl w:val="0"/>
          <w:numId w:val="13"/>
        </w:num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Urządzenie mobilne do weryfikacji poprawnego działania Aplikacji Mobilnej.</w:t>
      </w:r>
    </w:p>
    <w:p w14:paraId="63F2DFBE" w14:textId="11731152" w:rsidR="0079369A" w:rsidRPr="00AD1C6F" w:rsidRDefault="0079369A" w:rsidP="00B3280C">
      <w:pPr>
        <w:pStyle w:val="Akapitzlist"/>
        <w:numPr>
          <w:ilvl w:val="0"/>
          <w:numId w:val="13"/>
        </w:num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Wydzielony, ogrodzony, utwardzony plac do prowadzenia Testów z zainstalowanym uprzednio Prototypem Systemu. Zamawiający będzie monitorował przebieg wykonywanych Testów</w:t>
      </w:r>
      <w:r w:rsidR="00CF39AD" w:rsidRPr="7C3446BF">
        <w:rPr>
          <w:rFonts w:eastAsia="Calibri"/>
          <w:color w:val="000000" w:themeColor="text1"/>
          <w:lang w:eastAsia="pl-PL"/>
        </w:rPr>
        <w:t>. Na czas Testów Zamawiający przejmuje kontrolę nad ogrodzonym terenem i nim zarządza.</w:t>
      </w:r>
      <w:r w:rsidR="00D25B36">
        <w:rPr>
          <w:rFonts w:eastAsia="Calibri"/>
          <w:color w:val="000000" w:themeColor="text1"/>
          <w:lang w:eastAsia="pl-PL"/>
        </w:rPr>
        <w:t xml:space="preserve"> </w:t>
      </w:r>
    </w:p>
    <w:p w14:paraId="1953BD5E" w14:textId="257AC630" w:rsidR="0079369A" w:rsidRPr="00AD1C6F" w:rsidRDefault="0079369A" w:rsidP="00B3280C">
      <w:p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ascii="Calibri" w:eastAsia="Calibri" w:hAnsi="Calibri" w:cs="Calibri"/>
          <w:color w:val="000000" w:themeColor="text1"/>
        </w:rPr>
        <w:t xml:space="preserve">Zamawiający w przypadku przerwy w monitoringu </w:t>
      </w:r>
      <w:r w:rsidR="003E352D" w:rsidRPr="7C3446BF">
        <w:rPr>
          <w:rFonts w:ascii="Calibri" w:eastAsia="Calibri" w:hAnsi="Calibri" w:cs="Calibri"/>
          <w:color w:val="000000" w:themeColor="text1"/>
        </w:rPr>
        <w:t xml:space="preserve">zastrzega sobie prawo do ponownego przeprowadzenia Testów. </w:t>
      </w:r>
    </w:p>
    <w:p w14:paraId="46FC0576" w14:textId="77777777" w:rsidR="00CF39AD" w:rsidRPr="00AD1C6F" w:rsidRDefault="00722D3B" w:rsidP="00B3280C">
      <w:pPr>
        <w:spacing w:before="240"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 xml:space="preserve">Wykonawca w terminie maksymalnie </w:t>
      </w:r>
      <w:r w:rsidR="00683296" w:rsidRPr="7C3446BF">
        <w:rPr>
          <w:rFonts w:ascii="Calibri" w:eastAsia="Calibri" w:hAnsi="Calibri" w:cs="Calibri"/>
          <w:color w:val="000000" w:themeColor="text1"/>
        </w:rPr>
        <w:t>8</w:t>
      </w:r>
      <w:r w:rsidR="00CF39AD" w:rsidRPr="7C3446BF">
        <w:rPr>
          <w:rFonts w:ascii="Calibri" w:eastAsia="Calibri" w:hAnsi="Calibri" w:cs="Calibri"/>
          <w:color w:val="000000" w:themeColor="text1"/>
        </w:rPr>
        <w:t xml:space="preserve"> miesięcy po podpisaniu U</w:t>
      </w:r>
      <w:r w:rsidRPr="7C3446BF">
        <w:rPr>
          <w:rFonts w:ascii="Calibri" w:eastAsia="Calibri" w:hAnsi="Calibri" w:cs="Calibri"/>
          <w:color w:val="000000" w:themeColor="text1"/>
        </w:rPr>
        <w:t>mowy z Zamawiającym, wskaże Lokalizację, w której będą przeprowadzane Testy Prototypu Systemu</w:t>
      </w:r>
      <w:r w:rsidR="00CF39AD" w:rsidRPr="7C3446BF">
        <w:rPr>
          <w:rFonts w:ascii="Calibri" w:eastAsia="Calibri" w:hAnsi="Calibri" w:cs="Calibri"/>
          <w:color w:val="000000" w:themeColor="text1"/>
        </w:rPr>
        <w:t xml:space="preserve">. W przypadku zaistnienia uzasadnianych okoliczności, które mogą powodować, że wskazana przez Wykonawcę Lokalizacja nie gwarantuje wykonania Testów w sposób prawidłowy, Zamawiający może nie zgodzić się na Lokalizację i żądać jej zmiany lub dostosowania. </w:t>
      </w:r>
    </w:p>
    <w:p w14:paraId="7D9E7377" w14:textId="4991AA6B" w:rsidR="00BD47AB" w:rsidRPr="00AD1C6F" w:rsidRDefault="008374C9" w:rsidP="00B3280C">
      <w:pPr>
        <w:spacing w:before="240"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>W</w:t>
      </w:r>
      <w:r w:rsidR="007D5AC7" w:rsidRPr="7C3446BF">
        <w:rPr>
          <w:rFonts w:ascii="Calibri" w:eastAsia="Calibri" w:hAnsi="Calibri" w:cs="Calibri"/>
          <w:color w:val="000000" w:themeColor="text1"/>
        </w:rPr>
        <w:t xml:space="preserve">ykonawca ma prawo wnieść o zmianę Lokalizacji Testów. W takim przypadku, nie później niż na 30 dni przed przeprowadzeniem Testów, Wykonawca zgłasza potrzebę zmiany Lokalizacji, podając uzasadnienie Zamawiającemu, który je analizuje i </w:t>
      </w:r>
      <w:r w:rsidR="009364B9">
        <w:rPr>
          <w:rFonts w:ascii="Calibri" w:eastAsia="Calibri" w:hAnsi="Calibri" w:cs="Calibri"/>
          <w:color w:val="000000" w:themeColor="text1"/>
        </w:rPr>
        <w:t>przedstawia swoje stanowisko</w:t>
      </w:r>
      <w:r w:rsidR="007D5AC7" w:rsidRPr="7C3446BF">
        <w:rPr>
          <w:rFonts w:ascii="Calibri" w:eastAsia="Calibri" w:hAnsi="Calibri" w:cs="Calibri"/>
          <w:color w:val="000000" w:themeColor="text1"/>
        </w:rPr>
        <w:t xml:space="preserve">. Przed </w:t>
      </w:r>
      <w:r w:rsidR="009364B9">
        <w:rPr>
          <w:rFonts w:ascii="Calibri" w:eastAsia="Calibri" w:hAnsi="Calibri" w:cs="Calibri"/>
          <w:color w:val="000000" w:themeColor="text1"/>
        </w:rPr>
        <w:t>przedstawieniem stanowiska</w:t>
      </w:r>
      <w:r w:rsidR="007D5AC7" w:rsidRPr="7C3446BF">
        <w:rPr>
          <w:rFonts w:ascii="Calibri" w:eastAsia="Calibri" w:hAnsi="Calibri" w:cs="Calibri"/>
          <w:color w:val="000000" w:themeColor="text1"/>
        </w:rPr>
        <w:t>, Zamawiający ma prawo do przeprowadzenia wizji lokalnej w nowej Lokalizacji prowadzenia Testów przez Wykonawcę.</w:t>
      </w:r>
      <w:r w:rsidR="00CF39AD" w:rsidRPr="7C3446BF">
        <w:rPr>
          <w:rFonts w:ascii="Calibri" w:eastAsia="Calibri" w:hAnsi="Calibri" w:cs="Calibri"/>
          <w:color w:val="000000" w:themeColor="text1"/>
        </w:rPr>
        <w:t xml:space="preserve"> </w:t>
      </w:r>
      <w:r w:rsidR="00BD47AB" w:rsidRPr="7C3446BF">
        <w:rPr>
          <w:rFonts w:ascii="Calibri" w:eastAsia="Calibri" w:hAnsi="Calibri" w:cs="Calibri"/>
          <w:color w:val="000000" w:themeColor="text1"/>
        </w:rPr>
        <w:t xml:space="preserve">W przypadku zaistnienia uzasadnianych okoliczności, które mogą powodować, że wskazana przez Wykonawcę </w:t>
      </w:r>
      <w:r w:rsidR="00CF39AD" w:rsidRPr="7C3446BF">
        <w:rPr>
          <w:rFonts w:ascii="Calibri" w:eastAsia="Calibri" w:hAnsi="Calibri" w:cs="Calibri"/>
          <w:color w:val="000000" w:themeColor="text1"/>
        </w:rPr>
        <w:t xml:space="preserve">nowa </w:t>
      </w:r>
      <w:r w:rsidR="00BD47AB" w:rsidRPr="7C3446BF">
        <w:rPr>
          <w:rFonts w:ascii="Calibri" w:eastAsia="Calibri" w:hAnsi="Calibri" w:cs="Calibri"/>
          <w:color w:val="000000" w:themeColor="text1"/>
        </w:rPr>
        <w:t>Lokalizacja nie gwarantuje wykonania Testów w sposób prawidłowy, Zamawiający może nie zgodzić się na L</w:t>
      </w:r>
      <w:r w:rsidR="00BE1B9A" w:rsidRPr="7C3446BF">
        <w:rPr>
          <w:rFonts w:ascii="Calibri" w:eastAsia="Calibri" w:hAnsi="Calibri" w:cs="Calibri"/>
          <w:color w:val="000000" w:themeColor="text1"/>
        </w:rPr>
        <w:t>okalizację</w:t>
      </w:r>
      <w:r w:rsidR="00BD47AB" w:rsidRPr="7C3446BF">
        <w:rPr>
          <w:rFonts w:ascii="Calibri" w:eastAsia="Calibri" w:hAnsi="Calibri" w:cs="Calibri"/>
          <w:color w:val="000000" w:themeColor="text1"/>
        </w:rPr>
        <w:t xml:space="preserve"> i żądać jej zmiany lub dostosowania.</w:t>
      </w:r>
    </w:p>
    <w:p w14:paraId="66C50E69" w14:textId="27F4ECE7" w:rsidR="00722D3B" w:rsidRPr="00AD1C6F" w:rsidRDefault="00722D3B" w:rsidP="00B3280C">
      <w:pPr>
        <w:spacing w:before="240"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>Wykonawca odpowiada za właściwe zagospodarowanie lub utylizację Substratów i Produktów z Testów omawianych w rozdziale 2.3.2, zgodnie z prawem polskim.</w:t>
      </w:r>
    </w:p>
    <w:p w14:paraId="53DCF065" w14:textId="245A2BC4" w:rsidR="00722D3B" w:rsidRPr="00AD1C6F" w:rsidRDefault="00722D3B" w:rsidP="0048651E">
      <w:pPr>
        <w:pStyle w:val="Nagwek2"/>
        <w:numPr>
          <w:ilvl w:val="1"/>
          <w:numId w:val="0"/>
        </w:numPr>
        <w:spacing w:line="259" w:lineRule="auto"/>
        <w:ind w:hanging="9"/>
      </w:pPr>
      <w:bookmarkStart w:id="146" w:name="_Toc72409399"/>
      <w:r w:rsidRPr="7C3446BF">
        <w:t>2.</w:t>
      </w:r>
      <w:r w:rsidR="0048651E">
        <w:t>5</w:t>
      </w:r>
      <w:r w:rsidRPr="7C3446BF">
        <w:t xml:space="preserve">.2 </w:t>
      </w:r>
      <w:r>
        <w:tab/>
      </w:r>
      <w:r w:rsidRPr="7C3446BF">
        <w:t>Procedura Przeprowadzania Testów</w:t>
      </w:r>
      <w:bookmarkEnd w:id="146"/>
      <w:r w:rsidR="00D25B36">
        <w:t xml:space="preserve"> </w:t>
      </w:r>
    </w:p>
    <w:p w14:paraId="22B23FB1" w14:textId="68311EF5" w:rsidR="00722D3B" w:rsidRPr="00AD1C6F" w:rsidRDefault="00722D3B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</w:rPr>
        <w:t xml:space="preserve">Test 1. </w:t>
      </w:r>
      <w:r w:rsidRPr="7C3446BF">
        <w:t xml:space="preserve">Test Ilościowo-jakościowy będzie dotyczył spełnienia przez Prototyp Systemu wymagań Konkursowych </w:t>
      </w:r>
      <w:r w:rsidRPr="7C3446BF">
        <w:rPr>
          <w:rFonts w:eastAsia="Calibri"/>
          <w:lang w:eastAsia="pl-PL"/>
        </w:rPr>
        <w:t xml:space="preserve">KON 1.1A – KON 1.6A deklarowanych przez Wykonawcę w Ofercie oraz Wymagań Obligatoryjnych OBL 1.15 – OBL 1.19 zgodnie z Załącznikiem nr 1 do Regulaminu. </w:t>
      </w:r>
    </w:p>
    <w:p w14:paraId="2384A263" w14:textId="77777777" w:rsidR="00722D3B" w:rsidRPr="00AD1C6F" w:rsidRDefault="00722D3B" w:rsidP="00B3280C">
      <w:pPr>
        <w:spacing w:line="259" w:lineRule="auto"/>
        <w:jc w:val="both"/>
      </w:pPr>
      <w:r w:rsidRPr="7C3446BF">
        <w:t xml:space="preserve">Test </w:t>
      </w:r>
      <w:r w:rsidRPr="7C3446BF">
        <w:rPr>
          <w:b/>
          <w:bCs/>
        </w:rPr>
        <w:t>Ilościowo-jakościowy</w:t>
      </w:r>
      <w:r w:rsidRPr="7C3446BF">
        <w:t xml:space="preserve"> zostanie przeprowadzony zgodnie z poniższą procedurą:</w:t>
      </w:r>
    </w:p>
    <w:p w14:paraId="3B4528C7" w14:textId="290D4F35" w:rsidR="00722D3B" w:rsidRPr="00AD1C6F" w:rsidRDefault="00722D3B" w:rsidP="00B3280C">
      <w:pPr>
        <w:spacing w:before="120"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Procedura testowa: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673A33E8" w14:textId="7916AA94" w:rsidR="00722D3B" w:rsidRPr="00AD1C6F" w:rsidRDefault="00722D3B" w:rsidP="00B3280C">
      <w:pPr>
        <w:pStyle w:val="Akapitzlist"/>
        <w:numPr>
          <w:ilvl w:val="0"/>
          <w:numId w:val="12"/>
        </w:numPr>
        <w:spacing w:line="259" w:lineRule="auto"/>
        <w:jc w:val="both"/>
      </w:pPr>
      <w:r w:rsidRPr="7C3446BF">
        <w:t>W</w:t>
      </w:r>
      <w:r w:rsidR="00287937" w:rsidRPr="7C3446BF">
        <w:t>ykonawca uruchamia System</w:t>
      </w:r>
      <w:r w:rsidR="00D25B36">
        <w:t xml:space="preserve"> </w:t>
      </w:r>
    </w:p>
    <w:p w14:paraId="1F8F57E6" w14:textId="7927455B" w:rsidR="00722D3B" w:rsidRPr="00AD1C6F" w:rsidRDefault="00722D3B" w:rsidP="00B3280C">
      <w:pPr>
        <w:pStyle w:val="Akapitzlist"/>
        <w:numPr>
          <w:ilvl w:val="0"/>
          <w:numId w:val="12"/>
        </w:numPr>
        <w:spacing w:line="259" w:lineRule="auto"/>
        <w:jc w:val="both"/>
      </w:pPr>
      <w:r w:rsidRPr="7C3446BF">
        <w:t>Wykonawca zasila System Substratami W0, D1, K1, K2, uzyskując przepływ zgodny z zadeklarowanymi przez niego parametrami Konkursowymi KON1.1A – KON1.3A.</w:t>
      </w:r>
      <w:r w:rsidR="003E352D" w:rsidRPr="7C3446BF">
        <w:t xml:space="preserve"> Przez okres 7 dni System pracuje każdego dnia zgodnie z Planem przepływu Substratów zawartym w </w:t>
      </w:r>
      <w:r>
        <w:br/>
      </w:r>
      <w:r w:rsidR="003E352D" w:rsidRPr="7C3446BF">
        <w:t xml:space="preserve">Tabeli </w:t>
      </w:r>
      <w:r w:rsidR="00266F08" w:rsidRPr="7C3446BF">
        <w:t xml:space="preserve">4. </w:t>
      </w:r>
      <w:r w:rsidRPr="7C3446BF">
        <w:t>Wykona</w:t>
      </w:r>
      <w:r w:rsidR="00266F08" w:rsidRPr="7C3446BF">
        <w:t>wca nieprzerwanie podczas</w:t>
      </w:r>
      <w:r w:rsidRPr="7C3446BF">
        <w:t xml:space="preserve"> Testów</w:t>
      </w:r>
      <w:r w:rsidR="003202EB" w:rsidRPr="7C3446BF">
        <w:t xml:space="preserve"> </w:t>
      </w:r>
      <w:r w:rsidR="001172CC" w:rsidRPr="7C3446BF">
        <w:t xml:space="preserve">utrzymuje </w:t>
      </w:r>
      <w:r w:rsidR="00266F08" w:rsidRPr="7C3446BF">
        <w:t>proporcje przepływów</w:t>
      </w:r>
      <w:r w:rsidR="001172CC" w:rsidRPr="7C3446BF">
        <w:t xml:space="preserve"> Substratów W0, D1, K1, K2, zgodnie z Tabelą </w:t>
      </w:r>
      <w:r w:rsidR="00266F08" w:rsidRPr="7C3446BF">
        <w:t xml:space="preserve">3. </w:t>
      </w:r>
      <w:r w:rsidR="001172CC" w:rsidRPr="7C3446BF">
        <w:t>Jednocześnie Wykonawca utrzymuje przepływ P</w:t>
      </w:r>
      <w:r w:rsidRPr="7C3446BF">
        <w:t xml:space="preserve">roduktów </w:t>
      </w:r>
      <w:r w:rsidRPr="7C3446BF">
        <w:rPr>
          <w:rFonts w:eastAsia="Calibri"/>
          <w:lang w:eastAsia="pl-PL"/>
        </w:rPr>
        <w:t>W1, W2, W3, W4, W5</w:t>
      </w:r>
      <w:r w:rsidR="00240E2A" w:rsidRPr="7C3446BF">
        <w:rPr>
          <w:rFonts w:eastAsia="Calibri"/>
          <w:lang w:eastAsia="pl-PL"/>
        </w:rPr>
        <w:t xml:space="preserve"> wg </w:t>
      </w:r>
      <w:r w:rsidR="001172CC" w:rsidRPr="7C3446BF">
        <w:rPr>
          <w:rFonts w:eastAsia="Calibri"/>
          <w:lang w:eastAsia="pl-PL"/>
        </w:rPr>
        <w:t>z</w:t>
      </w:r>
      <w:r w:rsidR="00240E2A" w:rsidRPr="7C3446BF">
        <w:rPr>
          <w:rFonts w:eastAsia="Calibri"/>
          <w:lang w:eastAsia="pl-PL"/>
        </w:rPr>
        <w:t xml:space="preserve">adeklarowanych przez </w:t>
      </w:r>
      <w:r w:rsidR="001172CC" w:rsidRPr="7C3446BF">
        <w:rPr>
          <w:rFonts w:eastAsia="Calibri"/>
          <w:lang w:eastAsia="pl-PL"/>
        </w:rPr>
        <w:t>siebie</w:t>
      </w:r>
      <w:r w:rsidR="00240E2A" w:rsidRPr="7C3446BF">
        <w:rPr>
          <w:rFonts w:eastAsia="Calibri"/>
          <w:lang w:eastAsia="pl-PL"/>
        </w:rPr>
        <w:t xml:space="preserve"> wartości w Modelu Obliczeniowym.</w:t>
      </w:r>
    </w:p>
    <w:p w14:paraId="592BDFA8" w14:textId="57E438EA" w:rsidR="00722D3B" w:rsidRPr="00AD1C6F" w:rsidRDefault="00722D3B" w:rsidP="00B3280C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po upływie </w:t>
      </w:r>
      <w:r w:rsidR="003E352D" w:rsidRPr="7C3446BF">
        <w:rPr>
          <w:rFonts w:eastAsia="Calibri"/>
          <w:lang w:eastAsia="pl-PL"/>
        </w:rPr>
        <w:t xml:space="preserve">7 dni </w:t>
      </w:r>
      <w:r w:rsidRPr="7C3446BF">
        <w:rPr>
          <w:rFonts w:eastAsia="Calibri"/>
          <w:lang w:eastAsia="pl-PL"/>
        </w:rPr>
        <w:t xml:space="preserve">pracy Systemu pobierze po jednej próbce wody W1, W2, W3, W4, W5 oraz po jednej próbce </w:t>
      </w:r>
      <w:r w:rsidRPr="7C3446BF">
        <w:t>Substratów W0, D1, K1, K2.</w:t>
      </w:r>
      <w:r w:rsidR="00266F08" w:rsidRPr="7C3446BF">
        <w:t xml:space="preserve"> </w:t>
      </w:r>
    </w:p>
    <w:p w14:paraId="0330065A" w14:textId="2B8CB839" w:rsidR="00722D3B" w:rsidRPr="00AD1C6F" w:rsidRDefault="00722D3B" w:rsidP="00B3280C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lastRenderedPageBreak/>
        <w:t>Zamawiający po upływie 1</w:t>
      </w:r>
      <w:r w:rsidR="00266F08" w:rsidRPr="7C3446BF">
        <w:rPr>
          <w:rFonts w:eastAsia="Calibri"/>
          <w:lang w:eastAsia="pl-PL"/>
        </w:rPr>
        <w:t>8</w:t>
      </w:r>
      <w:r w:rsidRPr="7C3446BF">
        <w:rPr>
          <w:rFonts w:eastAsia="Calibri"/>
          <w:lang w:eastAsia="pl-PL"/>
        </w:rPr>
        <w:t xml:space="preserve">0 minut </w:t>
      </w:r>
      <w:r w:rsidR="003E352D" w:rsidRPr="7C3446BF">
        <w:rPr>
          <w:rFonts w:eastAsia="Calibri"/>
          <w:lang w:eastAsia="pl-PL"/>
        </w:rPr>
        <w:t xml:space="preserve">od pobrania pierwszej próbki </w:t>
      </w:r>
      <w:r w:rsidRPr="7C3446BF">
        <w:rPr>
          <w:rFonts w:eastAsia="Calibri"/>
          <w:lang w:eastAsia="pl-PL"/>
        </w:rPr>
        <w:t xml:space="preserve">pobierze po jednej próbce wody W1, W2, W3, W4, W5 oraz po jednej próbce </w:t>
      </w:r>
      <w:r w:rsidRPr="7C3446BF">
        <w:t>Substratów W0, D1, K1, K2.</w:t>
      </w:r>
    </w:p>
    <w:p w14:paraId="647067C3" w14:textId="30E50534" w:rsidR="00722D3B" w:rsidRPr="00AD1C6F" w:rsidRDefault="00722D3B" w:rsidP="00B3280C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po upływie </w:t>
      </w:r>
      <w:r w:rsidR="00266F08" w:rsidRPr="7C3446BF">
        <w:rPr>
          <w:rFonts w:eastAsia="Calibri"/>
          <w:lang w:eastAsia="pl-PL"/>
        </w:rPr>
        <w:t>360</w:t>
      </w:r>
      <w:r w:rsidRPr="7C3446BF">
        <w:rPr>
          <w:rFonts w:eastAsia="Calibri"/>
          <w:lang w:eastAsia="pl-PL"/>
        </w:rPr>
        <w:t xml:space="preserve"> minut</w:t>
      </w:r>
      <w:r w:rsidR="00266F08" w:rsidRPr="7C3446BF">
        <w:rPr>
          <w:rFonts w:eastAsia="Calibri"/>
          <w:lang w:eastAsia="pl-PL"/>
        </w:rPr>
        <w:t xml:space="preserve"> od pobrania pierwszej próbki</w:t>
      </w:r>
      <w:r w:rsidRPr="7C3446BF">
        <w:rPr>
          <w:rFonts w:eastAsia="Calibri"/>
          <w:lang w:eastAsia="pl-PL"/>
        </w:rPr>
        <w:t xml:space="preserve"> pobierze po jednej próbce wody W1, W2, W3, W4, W5, oraz po jednej próbce </w:t>
      </w:r>
      <w:r w:rsidRPr="7C3446BF">
        <w:t>Substratów W0, D1, K1, K2.</w:t>
      </w:r>
    </w:p>
    <w:p w14:paraId="47497F1B" w14:textId="78ADAD4A" w:rsidR="00722D3B" w:rsidRPr="00AD1C6F" w:rsidRDefault="00722D3B" w:rsidP="00B3280C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po upływie 480 minut </w:t>
      </w:r>
      <w:r w:rsidR="00266F08" w:rsidRPr="7C3446BF">
        <w:rPr>
          <w:rFonts w:eastAsia="Calibri"/>
          <w:lang w:eastAsia="pl-PL"/>
        </w:rPr>
        <w:t xml:space="preserve">od pobrania pierwszej próbki </w:t>
      </w:r>
      <w:r w:rsidRPr="7C3446BF">
        <w:rPr>
          <w:rFonts w:eastAsia="Calibri"/>
          <w:lang w:eastAsia="pl-PL"/>
        </w:rPr>
        <w:t xml:space="preserve">pobierze po jednej próbce wody W1, W2, W3, W4, W5 oraz po jednej próbce </w:t>
      </w:r>
      <w:r w:rsidRPr="7C3446BF">
        <w:t>Substratów W0, D1, K1, K2.</w:t>
      </w:r>
    </w:p>
    <w:p w14:paraId="699E026D" w14:textId="74F1674F" w:rsidR="00722D3B" w:rsidRPr="00AD1C6F" w:rsidRDefault="00722D3B" w:rsidP="00B3280C">
      <w:pPr>
        <w:pStyle w:val="Akapitzlist"/>
        <w:numPr>
          <w:ilvl w:val="0"/>
          <w:numId w:val="12"/>
        </w:numPr>
        <w:spacing w:line="259" w:lineRule="auto"/>
        <w:jc w:val="both"/>
      </w:pPr>
      <w:r w:rsidRPr="7C3446BF">
        <w:t xml:space="preserve">Wykonawca po </w:t>
      </w:r>
      <w:r w:rsidR="00266F08" w:rsidRPr="7C3446BF">
        <w:t>480 minutach</w:t>
      </w:r>
      <w:r w:rsidRPr="7C3446BF">
        <w:t xml:space="preserve"> nieprzerwanej pracy Systemu, dokonuje odczytu przepływomierzy Produktów </w:t>
      </w:r>
      <w:r w:rsidRPr="7C3446BF">
        <w:rPr>
          <w:rFonts w:eastAsia="Calibri"/>
          <w:lang w:eastAsia="pl-PL"/>
        </w:rPr>
        <w:t xml:space="preserve">W1, W2, W3, W4, W5 oraz </w:t>
      </w:r>
      <w:r w:rsidRPr="7C3446BF">
        <w:t xml:space="preserve">Substratów W0, D1, K1, K2. </w:t>
      </w:r>
    </w:p>
    <w:p w14:paraId="6DD004B5" w14:textId="77777777" w:rsidR="00722D3B" w:rsidRPr="00AD1C6F" w:rsidRDefault="00722D3B" w:rsidP="00B3280C">
      <w:pPr>
        <w:pStyle w:val="Akapitzlist"/>
        <w:numPr>
          <w:ilvl w:val="0"/>
          <w:numId w:val="12"/>
        </w:numPr>
        <w:spacing w:line="259" w:lineRule="auto"/>
        <w:jc w:val="both"/>
      </w:pPr>
      <w:r w:rsidRPr="7C3446BF">
        <w:t xml:space="preserve">Wykonawca zaplombowuje zawory dostarczające Substraty W0, D1, K1, K2 oraz zawory odprowadzające Produkty </w:t>
      </w:r>
      <w:r w:rsidRPr="7C3446BF">
        <w:rPr>
          <w:rFonts w:eastAsia="Calibri"/>
          <w:lang w:eastAsia="pl-PL"/>
        </w:rPr>
        <w:t xml:space="preserve">W1, W2, W3, W4, W5 </w:t>
      </w:r>
      <w:r w:rsidRPr="7C3446BF">
        <w:t xml:space="preserve">z Systemu, po każdej wykonanej procedurze testowej. </w:t>
      </w:r>
    </w:p>
    <w:p w14:paraId="60519048" w14:textId="77777777" w:rsidR="00722D3B" w:rsidRPr="00AD1C6F" w:rsidRDefault="00722D3B" w:rsidP="00B3280C">
      <w:pPr>
        <w:pStyle w:val="Akapitzlist"/>
        <w:numPr>
          <w:ilvl w:val="0"/>
          <w:numId w:val="12"/>
        </w:numPr>
        <w:spacing w:line="259" w:lineRule="auto"/>
        <w:jc w:val="both"/>
      </w:pPr>
      <w:r w:rsidRPr="7C3446BF">
        <w:t>Wykonawca pozostawia System w stanie pracującym.</w:t>
      </w:r>
    </w:p>
    <w:p w14:paraId="3419162A" w14:textId="15A064E0" w:rsidR="00722D3B" w:rsidRPr="00AD1C6F" w:rsidRDefault="00722D3B" w:rsidP="00B3280C">
      <w:pPr>
        <w:pStyle w:val="Akapitzlist"/>
        <w:spacing w:before="240" w:line="259" w:lineRule="auto"/>
        <w:jc w:val="both"/>
        <w:rPr>
          <w:rFonts w:eastAsia="Calibri"/>
          <w:b/>
          <w:bCs/>
          <w:color w:val="000000" w:themeColor="text1"/>
          <w:lang w:eastAsia="pl-PL"/>
        </w:rPr>
      </w:pPr>
      <w:r w:rsidRPr="7C3446BF">
        <w:rPr>
          <w:b/>
          <w:bCs/>
        </w:rPr>
        <w:t xml:space="preserve">Zamawiający powtórzy procedurę testową po </w:t>
      </w:r>
      <w:r w:rsidR="007B3D5A" w:rsidRPr="7C3446BF">
        <w:rPr>
          <w:b/>
          <w:bCs/>
        </w:rPr>
        <w:t xml:space="preserve">14 </w:t>
      </w:r>
      <w:r w:rsidRPr="7C3446BF">
        <w:rPr>
          <w:b/>
          <w:bCs/>
        </w:rPr>
        <w:t xml:space="preserve">oraz 21 dniach od pierwszego Testu. </w:t>
      </w:r>
    </w:p>
    <w:p w14:paraId="1D3D013C" w14:textId="77777777" w:rsidR="00722D3B" w:rsidRPr="00AD1C6F" w:rsidRDefault="00722D3B" w:rsidP="00B3280C">
      <w:pPr>
        <w:spacing w:before="240" w:line="259" w:lineRule="auto"/>
        <w:jc w:val="both"/>
        <w:rPr>
          <w:rFonts w:eastAsia="Calibri"/>
          <w:b/>
          <w:bCs/>
          <w:color w:val="000000" w:themeColor="text1"/>
          <w:lang w:eastAsia="pl-PL"/>
        </w:rPr>
      </w:pPr>
      <w:r w:rsidRPr="7C3446BF">
        <w:rPr>
          <w:b/>
          <w:bCs/>
        </w:rPr>
        <w:t xml:space="preserve">Po 30 dniach od przeprowadzenia pierwszego Testu Ilościowo-jakościowego Zamawiający przeprowadzi Test 2,3,4,5 opisane poniżej. </w:t>
      </w:r>
    </w:p>
    <w:p w14:paraId="68BEBB24" w14:textId="24C772CB" w:rsidR="00722D3B" w:rsidRPr="00AD1C6F" w:rsidRDefault="00722D3B" w:rsidP="00B3280C">
      <w:pPr>
        <w:spacing w:before="240"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</w:rPr>
        <w:t>Test 2. Test Funkcjonalności – przełączenie Systemu przez Użytkownika na wodę W0</w:t>
      </w:r>
      <w:r w:rsidRPr="7C3446BF">
        <w:t>, będzie weryfikował spełnienie przez Prototyp Systemu w</w:t>
      </w:r>
      <w:r w:rsidRPr="7C3446BF">
        <w:rPr>
          <w:rFonts w:eastAsia="Calibri"/>
          <w:lang w:eastAsia="pl-PL"/>
        </w:rPr>
        <w:t>ymagań Obligatoryjnych OBL 1.12, zgodnie z Załącznikiem nr 1 do Regulaminu.</w:t>
      </w:r>
    </w:p>
    <w:p w14:paraId="781E496A" w14:textId="77777777" w:rsidR="00722D3B" w:rsidRPr="00AD1C6F" w:rsidRDefault="00722D3B" w:rsidP="00B3280C">
      <w:pPr>
        <w:spacing w:line="259" w:lineRule="auto"/>
        <w:jc w:val="both"/>
      </w:pPr>
      <w:r w:rsidRPr="7C3446BF">
        <w:t>Test Funkcjonalności zostanie przeprowadzony zgodnie z poniższą procedurą:</w:t>
      </w:r>
    </w:p>
    <w:p w14:paraId="3CF35295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</w:p>
    <w:p w14:paraId="5DB3E755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Procedura testowa: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59BE937A" w14:textId="77777777" w:rsidR="00722D3B" w:rsidRPr="00AD1C6F" w:rsidRDefault="00722D3B" w:rsidP="00B3280C">
      <w:pPr>
        <w:pStyle w:val="Akapitzlist"/>
        <w:numPr>
          <w:ilvl w:val="0"/>
          <w:numId w:val="18"/>
        </w:numPr>
        <w:spacing w:line="259" w:lineRule="auto"/>
        <w:jc w:val="both"/>
      </w:pPr>
      <w:r w:rsidRPr="7C3446BF">
        <w:t xml:space="preserve">Wykonawca uruchamia System. </w:t>
      </w:r>
    </w:p>
    <w:p w14:paraId="7F2C82DD" w14:textId="77777777" w:rsidR="00722D3B" w:rsidRPr="00AD1C6F" w:rsidRDefault="00722D3B" w:rsidP="00B3280C">
      <w:pPr>
        <w:pStyle w:val="Akapitzlist"/>
        <w:numPr>
          <w:ilvl w:val="0"/>
          <w:numId w:val="18"/>
        </w:numPr>
        <w:spacing w:line="259" w:lineRule="auto"/>
        <w:jc w:val="both"/>
      </w:pPr>
      <w:r w:rsidRPr="7C3446BF">
        <w:t>Wykonawca zasila System Substratami W0, D1, K1, K2, uzyskując przepływ zgodny z zadeklarowanymi przez niego parametrami Konkursowymi KON1.1A – KON1.3A.</w:t>
      </w:r>
    </w:p>
    <w:p w14:paraId="69A5466D" w14:textId="77777777" w:rsidR="00722D3B" w:rsidRPr="00AD1C6F" w:rsidRDefault="00722D3B" w:rsidP="00B3280C">
      <w:pPr>
        <w:pStyle w:val="Akapitzlist"/>
        <w:numPr>
          <w:ilvl w:val="0"/>
          <w:numId w:val="18"/>
        </w:numPr>
        <w:spacing w:line="259" w:lineRule="auto"/>
        <w:jc w:val="both"/>
      </w:pPr>
      <w:r w:rsidRPr="7C3446BF">
        <w:t>Wykonawca przełączy System na dostarczanie wyłącznie wody o jakości W0 w każdym punkcie czerpalnym dla W1, W2, W3, W4.</w:t>
      </w:r>
    </w:p>
    <w:p w14:paraId="048BC467" w14:textId="77777777" w:rsidR="00722D3B" w:rsidRPr="00AD1C6F" w:rsidRDefault="00722D3B" w:rsidP="00B3280C">
      <w:pPr>
        <w:pStyle w:val="Akapitzlist"/>
        <w:numPr>
          <w:ilvl w:val="0"/>
          <w:numId w:val="18"/>
        </w:numPr>
        <w:spacing w:line="259" w:lineRule="auto"/>
        <w:jc w:val="both"/>
      </w:pPr>
      <w:r w:rsidRPr="7C3446BF">
        <w:t xml:space="preserve">Zamawiający </w:t>
      </w:r>
      <w:r w:rsidRPr="7C3446BF">
        <w:rPr>
          <w:rFonts w:eastAsia="Calibri"/>
          <w:lang w:eastAsia="pl-PL"/>
        </w:rPr>
        <w:t xml:space="preserve">po upływie 10 minut od przełączenia </w:t>
      </w:r>
      <w:r w:rsidRPr="7C3446BF">
        <w:t xml:space="preserve">Prototypu Systemu na pracę wyłącznie na wodzie W0, </w:t>
      </w:r>
      <w:r w:rsidRPr="7C3446BF">
        <w:rPr>
          <w:rFonts w:eastAsia="Calibri"/>
          <w:lang w:eastAsia="pl-PL"/>
        </w:rPr>
        <w:t>pobierze po jednej próbce wody W1, W2, W3, W4, W5.</w:t>
      </w:r>
    </w:p>
    <w:p w14:paraId="00FA601D" w14:textId="77777777" w:rsidR="00722D3B" w:rsidRPr="00AD1C6F" w:rsidRDefault="00722D3B" w:rsidP="00B3280C">
      <w:pPr>
        <w:pStyle w:val="Akapitzlist"/>
        <w:numPr>
          <w:ilvl w:val="0"/>
          <w:numId w:val="18"/>
        </w:numPr>
        <w:spacing w:line="259" w:lineRule="auto"/>
        <w:jc w:val="both"/>
      </w:pPr>
      <w:r w:rsidRPr="7C3446BF">
        <w:t>Wykonawca po pobraniu próbek przez Zamawiającego, przełączy Prototypowy System do poprzedniego trybu pracy.</w:t>
      </w:r>
    </w:p>
    <w:p w14:paraId="2045F0F5" w14:textId="77777777" w:rsidR="00722D3B" w:rsidRPr="00AD1C6F" w:rsidRDefault="00722D3B" w:rsidP="00B3280C">
      <w:pPr>
        <w:pStyle w:val="Akapitzlist"/>
        <w:spacing w:before="240" w:line="259" w:lineRule="auto"/>
        <w:jc w:val="both"/>
      </w:pPr>
    </w:p>
    <w:p w14:paraId="3639B83A" w14:textId="77777777" w:rsidR="00722D3B" w:rsidRPr="00AD1C6F" w:rsidRDefault="00722D3B" w:rsidP="00B3280C">
      <w:pPr>
        <w:spacing w:line="259" w:lineRule="auto"/>
        <w:jc w:val="both"/>
      </w:pPr>
    </w:p>
    <w:p w14:paraId="5F5D6A83" w14:textId="04938BAA" w:rsidR="00722D3B" w:rsidRPr="00AD1C6F" w:rsidRDefault="00722D3B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</w:rPr>
        <w:t xml:space="preserve">Test 3. Test Funkcjonalności – Praca w trybie braku zasilania energią elektryczną, </w:t>
      </w:r>
      <w:r w:rsidRPr="7C3446BF">
        <w:t>będzie weryfikował spełnienie przez Prototyp Systemu w</w:t>
      </w:r>
      <w:r w:rsidRPr="7C3446BF">
        <w:rPr>
          <w:rFonts w:eastAsia="Calibri"/>
          <w:lang w:eastAsia="pl-PL"/>
        </w:rPr>
        <w:t>ymagań Obligatoryjnych OBL 1.9, zgodnie z Załącznikiem nr 1 do Regulaminu.</w:t>
      </w:r>
    </w:p>
    <w:p w14:paraId="1DCC193B" w14:textId="77777777" w:rsidR="00722D3B" w:rsidRPr="00AD1C6F" w:rsidRDefault="00722D3B" w:rsidP="00B3280C">
      <w:pPr>
        <w:spacing w:line="259" w:lineRule="auto"/>
        <w:jc w:val="both"/>
      </w:pPr>
      <w:r w:rsidRPr="7C3446BF">
        <w:t>Test Funkcjonalności zostanie przeprowadzony zgodnie z poniższą procedurą:</w:t>
      </w:r>
    </w:p>
    <w:p w14:paraId="39F0A6A7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</w:p>
    <w:p w14:paraId="603633AD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Procedura testowa: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1A6959FA" w14:textId="77777777" w:rsidR="00722D3B" w:rsidRPr="00AD1C6F" w:rsidRDefault="00722D3B" w:rsidP="00B3280C">
      <w:pPr>
        <w:pStyle w:val="Akapitzlist"/>
        <w:numPr>
          <w:ilvl w:val="0"/>
          <w:numId w:val="23"/>
        </w:numPr>
        <w:spacing w:line="259" w:lineRule="auto"/>
        <w:jc w:val="both"/>
      </w:pPr>
      <w:r w:rsidRPr="7C3446BF">
        <w:t xml:space="preserve">Wykonawca uruchamia System. </w:t>
      </w:r>
    </w:p>
    <w:p w14:paraId="56AD9566" w14:textId="77777777" w:rsidR="00722D3B" w:rsidRPr="00AD1C6F" w:rsidRDefault="00722D3B" w:rsidP="00B3280C">
      <w:pPr>
        <w:pStyle w:val="Akapitzlist"/>
        <w:numPr>
          <w:ilvl w:val="0"/>
          <w:numId w:val="23"/>
        </w:numPr>
        <w:spacing w:line="259" w:lineRule="auto"/>
        <w:jc w:val="both"/>
      </w:pPr>
      <w:r w:rsidRPr="7C3446BF">
        <w:t>Wykonawca zasila System Substratami W0, D1, K1, K2, uzyskując przepływ zgodny z zadeklarowanymi przez niego parametrami Konkursowymi KON1.1A – KON1.3A.</w:t>
      </w:r>
    </w:p>
    <w:p w14:paraId="5C495221" w14:textId="52933EAC" w:rsidR="00722D3B" w:rsidRPr="00AD1C6F" w:rsidRDefault="00722D3B" w:rsidP="00B3280C">
      <w:pPr>
        <w:pStyle w:val="Akapitzlist"/>
        <w:numPr>
          <w:ilvl w:val="0"/>
          <w:numId w:val="23"/>
        </w:numPr>
        <w:spacing w:line="259" w:lineRule="auto"/>
        <w:jc w:val="both"/>
      </w:pPr>
      <w:r w:rsidRPr="7C3446BF">
        <w:t>Wykonawca odłącza Prototyp Systemu od zasilania energią elektryczną.</w:t>
      </w:r>
      <w:r w:rsidR="00D25B36">
        <w:t xml:space="preserve"> </w:t>
      </w:r>
    </w:p>
    <w:p w14:paraId="03E0A14C" w14:textId="77777777" w:rsidR="00722D3B" w:rsidRPr="00AD1C6F" w:rsidRDefault="00722D3B" w:rsidP="00B3280C">
      <w:pPr>
        <w:pStyle w:val="Akapitzlist"/>
        <w:numPr>
          <w:ilvl w:val="0"/>
          <w:numId w:val="23"/>
        </w:numPr>
        <w:spacing w:line="259" w:lineRule="auto"/>
        <w:jc w:val="both"/>
      </w:pPr>
      <w:r w:rsidRPr="7C3446BF">
        <w:rPr>
          <w:rFonts w:eastAsia="Calibri"/>
          <w:lang w:eastAsia="pl-PL"/>
        </w:rPr>
        <w:t xml:space="preserve">Zamawiający po upływie 10 minut od odłączenia </w:t>
      </w:r>
      <w:r w:rsidRPr="7C3446BF">
        <w:t>Prototypu Systemu od</w:t>
      </w:r>
      <w:r w:rsidRPr="7C3446BF">
        <w:rPr>
          <w:rFonts w:eastAsia="Calibri"/>
          <w:lang w:eastAsia="pl-PL"/>
        </w:rPr>
        <w:t xml:space="preserve"> zasilania energią elektryczną</w:t>
      </w:r>
      <w:r w:rsidRPr="7C3446BF">
        <w:t xml:space="preserve">, </w:t>
      </w:r>
      <w:r w:rsidRPr="7C3446BF">
        <w:rPr>
          <w:rFonts w:eastAsia="Calibri"/>
          <w:lang w:eastAsia="pl-PL"/>
        </w:rPr>
        <w:t>pobierze po jednej próbce wody W1, W2, W3, W4.</w:t>
      </w:r>
    </w:p>
    <w:p w14:paraId="5B9883E6" w14:textId="77777777" w:rsidR="00722D3B" w:rsidRPr="00AD1C6F" w:rsidRDefault="00722D3B" w:rsidP="00B3280C">
      <w:pPr>
        <w:pStyle w:val="Akapitzlist"/>
        <w:numPr>
          <w:ilvl w:val="0"/>
          <w:numId w:val="23"/>
        </w:numPr>
        <w:spacing w:line="259" w:lineRule="auto"/>
        <w:jc w:val="both"/>
      </w:pPr>
      <w:r w:rsidRPr="7C3446BF">
        <w:lastRenderedPageBreak/>
        <w:t>Wykonawca po pobraniu próbek przez Zamawiającego, zasili Prototypowy System w energie elektryczną.</w:t>
      </w:r>
    </w:p>
    <w:p w14:paraId="44F5B7C4" w14:textId="77777777" w:rsidR="00722D3B" w:rsidRPr="00AD1C6F" w:rsidRDefault="00722D3B" w:rsidP="00B3280C">
      <w:pPr>
        <w:spacing w:line="259" w:lineRule="auto"/>
        <w:jc w:val="both"/>
      </w:pPr>
    </w:p>
    <w:p w14:paraId="2197A43C" w14:textId="010D14E3" w:rsidR="00722D3B" w:rsidRPr="00AD1C6F" w:rsidRDefault="00722D3B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</w:rPr>
        <w:t>Test 4. Test Funkcjonalności - Utrata jakości wody W1, W2</w:t>
      </w:r>
      <w:r w:rsidRPr="7C3446BF">
        <w:t>, będzie weryfikował spełnienie przez Prototyp Systemu w</w:t>
      </w:r>
      <w:r w:rsidRPr="7C3446BF">
        <w:rPr>
          <w:rFonts w:eastAsia="Calibri"/>
          <w:lang w:eastAsia="pl-PL"/>
        </w:rPr>
        <w:t>ymagań Obligatoryjnych OBL 1.14 zgodnie z Załącznikiem nr 1 do Regulaminu.</w:t>
      </w:r>
    </w:p>
    <w:p w14:paraId="518456F4" w14:textId="77777777" w:rsidR="00722D3B" w:rsidRPr="00AD1C6F" w:rsidRDefault="00722D3B" w:rsidP="00B3280C">
      <w:pPr>
        <w:spacing w:line="259" w:lineRule="auto"/>
        <w:jc w:val="both"/>
      </w:pPr>
      <w:r w:rsidRPr="7C3446BF">
        <w:t>Test Funkcjonalności zostanie przeprowadzony zgodnie z poniższą procedurą:</w:t>
      </w:r>
    </w:p>
    <w:p w14:paraId="5D08C194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</w:p>
    <w:p w14:paraId="33F73D08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Procedura testowa: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2EED35D2" w14:textId="77777777" w:rsidR="00722D3B" w:rsidRPr="00AD1C6F" w:rsidRDefault="00722D3B" w:rsidP="00B3280C">
      <w:pPr>
        <w:pStyle w:val="Akapitzlist"/>
        <w:numPr>
          <w:ilvl w:val="0"/>
          <w:numId w:val="24"/>
        </w:numPr>
        <w:spacing w:line="259" w:lineRule="auto"/>
        <w:jc w:val="both"/>
      </w:pPr>
      <w:r w:rsidRPr="7C3446BF">
        <w:t xml:space="preserve">Wykonawca uruchamia System. </w:t>
      </w:r>
    </w:p>
    <w:p w14:paraId="5D3691EE" w14:textId="77777777" w:rsidR="00722D3B" w:rsidRPr="00AD1C6F" w:rsidRDefault="00722D3B" w:rsidP="00B3280C">
      <w:pPr>
        <w:pStyle w:val="Akapitzlist"/>
        <w:numPr>
          <w:ilvl w:val="0"/>
          <w:numId w:val="24"/>
        </w:numPr>
        <w:spacing w:line="259" w:lineRule="auto"/>
        <w:jc w:val="both"/>
      </w:pPr>
      <w:r w:rsidRPr="7C3446BF">
        <w:t>Wykonawca zasila System Substratami W0, D1, K1, K2, uzyskując przepływ zgodny z zadeklarowanymi przez niego parametrami Konkursowymi KON1.1A – KON1.3A.</w:t>
      </w:r>
    </w:p>
    <w:p w14:paraId="11892CBC" w14:textId="77777777" w:rsidR="00722D3B" w:rsidRPr="00AD1C6F" w:rsidRDefault="00722D3B" w:rsidP="00B3280C">
      <w:pPr>
        <w:pStyle w:val="Akapitzlist"/>
        <w:numPr>
          <w:ilvl w:val="0"/>
          <w:numId w:val="24"/>
        </w:numPr>
        <w:spacing w:line="259" w:lineRule="auto"/>
        <w:jc w:val="both"/>
      </w:pPr>
      <w:r w:rsidRPr="7C3446BF">
        <w:t xml:space="preserve">Wykonawca doda barwnik do wody W1, W2 zgromadzonej w Systemie, wywołując utratę minimalnych wartości parametrów Mętności wody W1, W2. </w:t>
      </w:r>
    </w:p>
    <w:p w14:paraId="5685D088" w14:textId="77777777" w:rsidR="00722D3B" w:rsidRPr="00AD1C6F" w:rsidRDefault="00722D3B" w:rsidP="00B3280C">
      <w:pPr>
        <w:pStyle w:val="Akapitzlist"/>
        <w:numPr>
          <w:ilvl w:val="0"/>
          <w:numId w:val="24"/>
        </w:numPr>
        <w:spacing w:line="259" w:lineRule="auto"/>
        <w:jc w:val="both"/>
      </w:pPr>
      <w:r w:rsidRPr="7C3446BF">
        <w:rPr>
          <w:rFonts w:eastAsia="Calibri"/>
          <w:lang w:eastAsia="pl-PL"/>
        </w:rPr>
        <w:t>Zamawiający po upływie 10 minut od podania barwnika</w:t>
      </w:r>
      <w:r w:rsidRPr="7C3446BF">
        <w:t xml:space="preserve">, </w:t>
      </w:r>
      <w:r w:rsidRPr="7C3446BF">
        <w:rPr>
          <w:rFonts w:eastAsia="Calibri"/>
          <w:lang w:eastAsia="pl-PL"/>
        </w:rPr>
        <w:t>pobierze po jednej próbce wody W1, W2,</w:t>
      </w:r>
    </w:p>
    <w:p w14:paraId="669DE000" w14:textId="77777777" w:rsidR="00722D3B" w:rsidRPr="00AD1C6F" w:rsidRDefault="00722D3B" w:rsidP="00B3280C">
      <w:pPr>
        <w:spacing w:before="240" w:line="259" w:lineRule="auto"/>
        <w:jc w:val="both"/>
        <w:rPr>
          <w:rFonts w:eastAsia="Calibri"/>
          <w:b/>
          <w:bCs/>
          <w:color w:val="000000" w:themeColor="text1"/>
          <w:lang w:eastAsia="pl-PL"/>
        </w:rPr>
      </w:pPr>
      <w:r w:rsidRPr="7C3446BF">
        <w:rPr>
          <w:b/>
          <w:bCs/>
        </w:rPr>
        <w:t xml:space="preserve">Zamawiający przeprowadzi Test Funkcjonalności po 30 dniach od przeprowadzenia pierwszego Testu Ilościowo-jakościowego. </w:t>
      </w:r>
    </w:p>
    <w:p w14:paraId="17F8380E" w14:textId="77777777" w:rsidR="00722D3B" w:rsidRPr="00AD1C6F" w:rsidRDefault="00722D3B" w:rsidP="00B3280C">
      <w:pPr>
        <w:spacing w:line="259" w:lineRule="auto"/>
        <w:jc w:val="both"/>
      </w:pPr>
    </w:p>
    <w:p w14:paraId="288B3400" w14:textId="5309AC5B" w:rsidR="00722D3B" w:rsidRPr="00AD1C6F" w:rsidRDefault="00722D3B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</w:rPr>
        <w:t>Test 5. Test Aplikacji Mobilnej,</w:t>
      </w:r>
      <w:r w:rsidRPr="7C3446BF">
        <w:t xml:space="preserve"> będzie weryfikował spełnienie przez Prototyp Systemu w</w:t>
      </w:r>
      <w:r w:rsidRPr="7C3446BF">
        <w:rPr>
          <w:rFonts w:eastAsia="Calibri"/>
          <w:lang w:eastAsia="pl-PL"/>
        </w:rPr>
        <w:t>ymagań Obligatoryjnych OBL 1.29, zgodnie z Załącznikiem nr 1 do Regulaminu.</w:t>
      </w:r>
    </w:p>
    <w:p w14:paraId="7F569F57" w14:textId="77777777" w:rsidR="00722D3B" w:rsidRPr="00AD1C6F" w:rsidRDefault="00722D3B" w:rsidP="00B3280C">
      <w:pPr>
        <w:spacing w:line="259" w:lineRule="auto"/>
        <w:jc w:val="both"/>
      </w:pPr>
      <w:r w:rsidRPr="7C3446BF">
        <w:t>Test Funkcjonalności zostanie przeprowadzony zgodnie z poniższą procedurą:</w:t>
      </w:r>
    </w:p>
    <w:p w14:paraId="392BC76A" w14:textId="77777777" w:rsidR="00722D3B" w:rsidRPr="00AD1C6F" w:rsidRDefault="00722D3B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Procedura testowa: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5F8DFC41" w14:textId="77777777" w:rsidR="00722D3B" w:rsidRPr="00AD1C6F" w:rsidRDefault="00722D3B" w:rsidP="0048651E">
      <w:pPr>
        <w:pStyle w:val="Akapitzlist"/>
        <w:numPr>
          <w:ilvl w:val="0"/>
          <w:numId w:val="19"/>
        </w:numPr>
        <w:spacing w:line="259" w:lineRule="auto"/>
        <w:ind w:left="426"/>
        <w:jc w:val="both"/>
      </w:pPr>
      <w:r w:rsidRPr="7C3446BF">
        <w:t xml:space="preserve">Wykonawca uruchamia System </w:t>
      </w:r>
    </w:p>
    <w:p w14:paraId="65134624" w14:textId="77777777" w:rsidR="00722D3B" w:rsidRPr="00AD1C6F" w:rsidRDefault="00722D3B" w:rsidP="0048651E">
      <w:pPr>
        <w:pStyle w:val="Akapitzlist"/>
        <w:numPr>
          <w:ilvl w:val="0"/>
          <w:numId w:val="19"/>
        </w:numPr>
        <w:spacing w:line="259" w:lineRule="auto"/>
        <w:ind w:left="426"/>
        <w:jc w:val="both"/>
      </w:pPr>
      <w:r w:rsidRPr="7C3446BF">
        <w:t>Wykonawca zasila System Substratami W0, D1, K1, K2, uzyskując przepływ zgodny z zadeklarowanymi przez niego parametrami Konkursowymi KON1.1 – KON1.3.</w:t>
      </w:r>
    </w:p>
    <w:p w14:paraId="2F76CEF0" w14:textId="77777777" w:rsidR="00722D3B" w:rsidRPr="00AD1C6F" w:rsidRDefault="00722D3B" w:rsidP="0048651E">
      <w:pPr>
        <w:pStyle w:val="Akapitzlist"/>
        <w:numPr>
          <w:ilvl w:val="0"/>
          <w:numId w:val="19"/>
        </w:numPr>
        <w:spacing w:line="259" w:lineRule="auto"/>
        <w:ind w:left="426"/>
        <w:jc w:val="both"/>
      </w:pPr>
      <w:r w:rsidRPr="7C3446BF">
        <w:t xml:space="preserve">Wykonawca nieprzerwanie przez 1 godzinę testów utrzymuje zadeklarowane przez siebie przepływy Substratów W0, D1, K1, K2 oraz Produktów </w:t>
      </w:r>
      <w:r w:rsidRPr="7C3446BF">
        <w:rPr>
          <w:rFonts w:eastAsia="Calibri"/>
          <w:lang w:eastAsia="pl-PL"/>
        </w:rPr>
        <w:t>W1, W2, W3, W4, W5.</w:t>
      </w:r>
    </w:p>
    <w:p w14:paraId="37840D55" w14:textId="016E0261" w:rsidR="001172CC" w:rsidRPr="00AD1C6F" w:rsidRDefault="00722D3B" w:rsidP="0048651E">
      <w:pPr>
        <w:pStyle w:val="Akapitzlist"/>
        <w:numPr>
          <w:ilvl w:val="0"/>
          <w:numId w:val="19"/>
        </w:numPr>
        <w:spacing w:line="259" w:lineRule="auto"/>
        <w:ind w:left="426" w:hanging="357"/>
        <w:contextualSpacing w:val="0"/>
        <w:jc w:val="both"/>
        <w:rPr>
          <w:rStyle w:val="Domylnaczcionkaakapitu1"/>
          <w:rFonts w:eastAsia="Calibri"/>
          <w:lang w:eastAsia="pl-PL"/>
        </w:rPr>
      </w:pPr>
      <w:r w:rsidRPr="7C3446BF">
        <w:rPr>
          <w:rFonts w:eastAsia="Calibri"/>
          <w:lang w:eastAsia="pl-PL"/>
        </w:rPr>
        <w:t>Zamawiający po uruchomieniu Systemu odczytuje z Aplikacji Mobilnej</w:t>
      </w:r>
      <w:r w:rsidR="00052FB4" w:rsidRPr="7C3446BF">
        <w:rPr>
          <w:rFonts w:eastAsia="Calibri"/>
          <w:lang w:eastAsia="pl-PL"/>
        </w:rPr>
        <w:t xml:space="preserve"> następujące informacje:</w:t>
      </w:r>
      <w:r w:rsidR="00D25B36">
        <w:rPr>
          <w:rFonts w:eastAsia="Calibri"/>
          <w:lang w:eastAsia="pl-PL"/>
        </w:rPr>
        <w:t xml:space="preserve"> </w:t>
      </w:r>
    </w:p>
    <w:p w14:paraId="563871C9" w14:textId="53126FCC" w:rsidR="001172CC" w:rsidRPr="00AD1C6F" w:rsidRDefault="0048651E" w:rsidP="0048651E">
      <w:pPr>
        <w:pStyle w:val="Normalny1"/>
        <w:spacing w:before="0" w:line="259" w:lineRule="auto"/>
        <w:ind w:left="851" w:hanging="425"/>
        <w:jc w:val="left"/>
        <w:rPr>
          <w:rStyle w:val="Domylnaczcionkaakapitu1"/>
          <w:color w:val="000000"/>
          <w:sz w:val="22"/>
          <w:szCs w:val="22"/>
          <w:lang w:eastAsia="pl-PL"/>
        </w:rPr>
      </w:pPr>
      <w:r>
        <w:rPr>
          <w:rStyle w:val="Domylnaczcionkaakapitu1"/>
          <w:color w:val="000000" w:themeColor="text1"/>
          <w:sz w:val="22"/>
          <w:szCs w:val="22"/>
          <w:lang w:eastAsia="pl-PL"/>
        </w:rPr>
        <w:t>-</w:t>
      </w:r>
      <w:r>
        <w:rPr>
          <w:rStyle w:val="Domylnaczcionkaakapitu1"/>
          <w:color w:val="000000" w:themeColor="text1"/>
          <w:sz w:val="22"/>
          <w:szCs w:val="22"/>
          <w:lang w:eastAsia="pl-PL"/>
        </w:rPr>
        <w:tab/>
      </w:r>
      <w:r w:rsidR="001172CC" w:rsidRPr="7C3446BF">
        <w:rPr>
          <w:rStyle w:val="Domylnaczcionkaakapitu1"/>
          <w:color w:val="000000" w:themeColor="text1"/>
          <w:sz w:val="22"/>
          <w:szCs w:val="22"/>
          <w:lang w:eastAsia="pl-PL"/>
        </w:rPr>
        <w:t>sterowanie Systemem (możliwość przełączanie wody z W1, W2, W3, W4, na W0),</w:t>
      </w:r>
    </w:p>
    <w:p w14:paraId="4E7219B7" w14:textId="674144B9" w:rsidR="001172CC" w:rsidRPr="00AD1C6F" w:rsidRDefault="0048651E" w:rsidP="0048651E">
      <w:pPr>
        <w:pStyle w:val="Normalny1"/>
        <w:spacing w:before="0" w:line="259" w:lineRule="auto"/>
        <w:ind w:left="851" w:hanging="425"/>
        <w:jc w:val="left"/>
        <w:rPr>
          <w:rStyle w:val="Domylnaczcionkaakapitu1"/>
          <w:color w:val="000000"/>
          <w:sz w:val="22"/>
          <w:szCs w:val="22"/>
          <w:lang w:eastAsia="pl-PL"/>
        </w:rPr>
      </w:pPr>
      <w:r>
        <w:rPr>
          <w:rStyle w:val="Domylnaczcionkaakapitu1"/>
          <w:color w:val="000000" w:themeColor="text1"/>
          <w:sz w:val="22"/>
          <w:szCs w:val="22"/>
          <w:lang w:eastAsia="pl-PL"/>
        </w:rPr>
        <w:t>-</w:t>
      </w:r>
      <w:r>
        <w:rPr>
          <w:rStyle w:val="Domylnaczcionkaakapitu1"/>
          <w:color w:val="000000" w:themeColor="text1"/>
          <w:sz w:val="22"/>
          <w:szCs w:val="22"/>
          <w:lang w:eastAsia="pl-PL"/>
        </w:rPr>
        <w:tab/>
      </w:r>
      <w:r w:rsidR="001172CC" w:rsidRPr="7C3446BF">
        <w:rPr>
          <w:rStyle w:val="Domylnaczcionkaakapitu1"/>
          <w:color w:val="000000" w:themeColor="text1"/>
          <w:sz w:val="22"/>
          <w:szCs w:val="22"/>
          <w:lang w:eastAsia="pl-PL"/>
        </w:rPr>
        <w:t>włączanie/wyłączanie Systemu,</w:t>
      </w:r>
    </w:p>
    <w:p w14:paraId="0A515853" w14:textId="73C718DC" w:rsidR="001172CC" w:rsidRPr="00AD1C6F" w:rsidRDefault="0048651E" w:rsidP="0048651E">
      <w:pPr>
        <w:pStyle w:val="Normalny1"/>
        <w:spacing w:before="0" w:line="259" w:lineRule="auto"/>
        <w:ind w:left="851" w:hanging="425"/>
        <w:jc w:val="left"/>
        <w:rPr>
          <w:rStyle w:val="Domylnaczcionkaakapitu1"/>
          <w:color w:val="000000"/>
          <w:sz w:val="22"/>
          <w:szCs w:val="22"/>
          <w:lang w:eastAsia="pl-PL"/>
        </w:rPr>
      </w:pPr>
      <w:r>
        <w:rPr>
          <w:rStyle w:val="Domylnaczcionkaakapitu1"/>
          <w:color w:val="000000" w:themeColor="text1"/>
          <w:sz w:val="22"/>
          <w:szCs w:val="22"/>
          <w:lang w:eastAsia="pl-PL"/>
        </w:rPr>
        <w:t>-</w:t>
      </w:r>
      <w:r>
        <w:rPr>
          <w:rStyle w:val="Domylnaczcionkaakapitu1"/>
          <w:color w:val="000000" w:themeColor="text1"/>
          <w:sz w:val="22"/>
          <w:szCs w:val="22"/>
          <w:lang w:eastAsia="pl-PL"/>
        </w:rPr>
        <w:tab/>
      </w:r>
      <w:r w:rsidR="001172CC" w:rsidRPr="7C3446BF">
        <w:rPr>
          <w:rStyle w:val="Domylnaczcionkaakapitu1"/>
          <w:color w:val="000000" w:themeColor="text1"/>
          <w:sz w:val="22"/>
          <w:szCs w:val="22"/>
          <w:lang w:eastAsia="pl-PL"/>
        </w:rPr>
        <w:t>informowanie o ilości zaoszczędzonej wody wodociągowej w skali doby, w skali miesiąca, w skali roku oraz od początku zainstalowania urządzenia,</w:t>
      </w:r>
    </w:p>
    <w:p w14:paraId="6DB62FA2" w14:textId="64D2CC2C" w:rsidR="001172CC" w:rsidRPr="00AD1C6F" w:rsidRDefault="001172CC" w:rsidP="0048651E">
      <w:pPr>
        <w:pStyle w:val="Normalny1"/>
        <w:spacing w:before="0" w:line="259" w:lineRule="auto"/>
        <w:ind w:left="851" w:hanging="425"/>
        <w:jc w:val="left"/>
        <w:rPr>
          <w:rStyle w:val="Domylnaczcionkaakapitu1"/>
          <w:color w:val="000000"/>
          <w:sz w:val="22"/>
          <w:szCs w:val="22"/>
          <w:lang w:eastAsia="pl-PL"/>
        </w:rPr>
      </w:pPr>
      <w:r w:rsidRPr="7C3446BF">
        <w:rPr>
          <w:rStyle w:val="Domylnaczcionkaakapitu1"/>
          <w:color w:val="000000" w:themeColor="text1"/>
          <w:sz w:val="22"/>
          <w:szCs w:val="22"/>
          <w:lang w:eastAsia="pl-PL"/>
        </w:rPr>
        <w:t>-</w:t>
      </w:r>
      <w:r w:rsidR="0048651E">
        <w:rPr>
          <w:rStyle w:val="Domylnaczcionkaakapitu1"/>
          <w:color w:val="000000" w:themeColor="text1"/>
          <w:sz w:val="22"/>
          <w:szCs w:val="22"/>
          <w:lang w:eastAsia="pl-PL"/>
        </w:rPr>
        <w:tab/>
      </w:r>
      <w:r w:rsidRPr="7C3446BF">
        <w:rPr>
          <w:rStyle w:val="Domylnaczcionkaakapitu1"/>
          <w:color w:val="000000" w:themeColor="text1"/>
          <w:sz w:val="22"/>
          <w:szCs w:val="22"/>
          <w:lang w:eastAsia="pl-PL"/>
        </w:rPr>
        <w:t>informowanie o ilości zużytej wody o standardzie W0, W1, W2, W3, W4, W5 w skali doby, w skali miesiąca, w skali roku oraz od początku zainstalowania urządzenia,</w:t>
      </w:r>
    </w:p>
    <w:p w14:paraId="014E3EA2" w14:textId="1622FAE5" w:rsidR="001172CC" w:rsidRPr="00AD1C6F" w:rsidRDefault="001172CC" w:rsidP="0048651E">
      <w:pPr>
        <w:pStyle w:val="Normalny1"/>
        <w:spacing w:before="0" w:line="259" w:lineRule="auto"/>
        <w:ind w:left="851" w:hanging="425"/>
        <w:jc w:val="left"/>
        <w:rPr>
          <w:rStyle w:val="Domylnaczcionkaakapitu1"/>
          <w:color w:val="000000"/>
          <w:sz w:val="22"/>
          <w:szCs w:val="22"/>
          <w:lang w:eastAsia="pl-PL"/>
        </w:rPr>
      </w:pPr>
      <w:r w:rsidRPr="7C3446BF">
        <w:rPr>
          <w:rStyle w:val="Domylnaczcionkaakapitu1"/>
          <w:color w:val="000000" w:themeColor="text1"/>
          <w:sz w:val="22"/>
          <w:szCs w:val="22"/>
          <w:lang w:eastAsia="pl-PL"/>
        </w:rPr>
        <w:t>-</w:t>
      </w:r>
      <w:r w:rsidR="0048651E">
        <w:rPr>
          <w:rStyle w:val="Domylnaczcionkaakapitu1"/>
          <w:color w:val="000000" w:themeColor="text1"/>
          <w:sz w:val="22"/>
          <w:szCs w:val="22"/>
          <w:lang w:eastAsia="pl-PL"/>
        </w:rPr>
        <w:tab/>
      </w:r>
      <w:r w:rsidRPr="7C3446BF">
        <w:rPr>
          <w:rStyle w:val="Domylnaczcionkaakapitu1"/>
          <w:color w:val="000000" w:themeColor="text1"/>
          <w:sz w:val="22"/>
          <w:szCs w:val="22"/>
          <w:lang w:eastAsia="pl-PL"/>
        </w:rPr>
        <w:t>informowanie o aktualnym stopniu zapełnienia zbiornika,</w:t>
      </w:r>
    </w:p>
    <w:p w14:paraId="31C58C2B" w14:textId="72F3A54F" w:rsidR="001172CC" w:rsidRPr="00AD1C6F" w:rsidRDefault="001172CC" w:rsidP="0048651E">
      <w:pPr>
        <w:pStyle w:val="Normalny1"/>
        <w:spacing w:before="0" w:line="259" w:lineRule="auto"/>
        <w:ind w:left="851" w:hanging="425"/>
        <w:jc w:val="left"/>
        <w:rPr>
          <w:rStyle w:val="Domylnaczcionkaakapitu1"/>
          <w:color w:val="000000"/>
          <w:sz w:val="22"/>
          <w:szCs w:val="22"/>
          <w:lang w:eastAsia="pl-PL"/>
        </w:rPr>
      </w:pPr>
      <w:r w:rsidRPr="7C3446BF">
        <w:rPr>
          <w:rStyle w:val="Domylnaczcionkaakapitu1"/>
          <w:color w:val="000000" w:themeColor="text1"/>
          <w:sz w:val="22"/>
          <w:szCs w:val="22"/>
          <w:lang w:eastAsia="pl-PL"/>
        </w:rPr>
        <w:t>-</w:t>
      </w:r>
      <w:r w:rsidR="0048651E">
        <w:rPr>
          <w:rStyle w:val="Domylnaczcionkaakapitu1"/>
          <w:color w:val="000000" w:themeColor="text1"/>
          <w:sz w:val="22"/>
          <w:szCs w:val="22"/>
          <w:lang w:eastAsia="pl-PL"/>
        </w:rPr>
        <w:tab/>
      </w:r>
      <w:r w:rsidRPr="7C3446BF">
        <w:rPr>
          <w:rStyle w:val="Domylnaczcionkaakapitu1"/>
          <w:color w:val="000000" w:themeColor="text1"/>
          <w:sz w:val="22"/>
          <w:szCs w:val="22"/>
          <w:lang w:eastAsia="pl-PL"/>
        </w:rPr>
        <w:t>informowanie o awarii systemu,</w:t>
      </w:r>
    </w:p>
    <w:p w14:paraId="029F13C2" w14:textId="7E1DE82F" w:rsidR="001172CC" w:rsidRPr="00AD1C6F" w:rsidRDefault="0048651E" w:rsidP="0048651E">
      <w:pPr>
        <w:pStyle w:val="Normalny1"/>
        <w:spacing w:before="0" w:line="259" w:lineRule="auto"/>
        <w:ind w:left="851" w:hanging="425"/>
        <w:jc w:val="left"/>
        <w:rPr>
          <w:rStyle w:val="Domylnaczcionkaakapitu1"/>
          <w:color w:val="000000"/>
          <w:sz w:val="22"/>
          <w:szCs w:val="22"/>
          <w:lang w:eastAsia="pl-PL"/>
        </w:rPr>
      </w:pPr>
      <w:r>
        <w:rPr>
          <w:rStyle w:val="Domylnaczcionkaakapitu1"/>
          <w:color w:val="000000" w:themeColor="text1"/>
          <w:sz w:val="22"/>
          <w:szCs w:val="22"/>
          <w:lang w:eastAsia="pl-PL"/>
        </w:rPr>
        <w:t>-</w:t>
      </w:r>
      <w:r>
        <w:rPr>
          <w:rStyle w:val="Domylnaczcionkaakapitu1"/>
          <w:color w:val="000000" w:themeColor="text1"/>
          <w:sz w:val="22"/>
          <w:szCs w:val="22"/>
          <w:lang w:eastAsia="pl-PL"/>
        </w:rPr>
        <w:tab/>
      </w:r>
      <w:r w:rsidR="001172CC" w:rsidRPr="7C3446BF">
        <w:rPr>
          <w:rStyle w:val="Domylnaczcionkaakapitu1"/>
          <w:color w:val="000000" w:themeColor="text1"/>
          <w:sz w:val="22"/>
          <w:szCs w:val="22"/>
          <w:lang w:eastAsia="pl-PL"/>
        </w:rPr>
        <w:t>informowanie o zbliżającej się dacie serwisu,</w:t>
      </w:r>
    </w:p>
    <w:p w14:paraId="2BC5B90E" w14:textId="46F53A10" w:rsidR="001172CC" w:rsidRPr="00AD1C6F" w:rsidRDefault="0048651E" w:rsidP="0048651E">
      <w:pPr>
        <w:pStyle w:val="Normalny1"/>
        <w:spacing w:before="0" w:line="259" w:lineRule="auto"/>
        <w:ind w:left="851" w:hanging="425"/>
        <w:jc w:val="left"/>
        <w:rPr>
          <w:rStyle w:val="Domylnaczcionkaakapitu1"/>
          <w:color w:val="000000"/>
          <w:sz w:val="22"/>
          <w:szCs w:val="22"/>
          <w:lang w:eastAsia="pl-PL"/>
        </w:rPr>
      </w:pPr>
      <w:r>
        <w:rPr>
          <w:rStyle w:val="Domylnaczcionkaakapitu1"/>
          <w:color w:val="000000" w:themeColor="text1"/>
          <w:sz w:val="22"/>
          <w:szCs w:val="22"/>
          <w:lang w:eastAsia="pl-PL"/>
        </w:rPr>
        <w:t>-</w:t>
      </w:r>
      <w:r>
        <w:rPr>
          <w:rStyle w:val="Domylnaczcionkaakapitu1"/>
          <w:color w:val="000000" w:themeColor="text1"/>
          <w:sz w:val="22"/>
          <w:szCs w:val="22"/>
          <w:lang w:eastAsia="pl-PL"/>
        </w:rPr>
        <w:tab/>
      </w:r>
      <w:r w:rsidR="001172CC" w:rsidRPr="7C3446BF">
        <w:rPr>
          <w:rStyle w:val="Domylnaczcionkaakapitu1"/>
          <w:color w:val="000000" w:themeColor="text1"/>
          <w:sz w:val="22"/>
          <w:szCs w:val="22"/>
          <w:lang w:eastAsia="pl-PL"/>
        </w:rPr>
        <w:t xml:space="preserve">informowanie o tym na ile dni wystarczy wody z Systemu dla Użytkownika, </w:t>
      </w:r>
    </w:p>
    <w:p w14:paraId="60DB8468" w14:textId="542C122B" w:rsidR="001172CC" w:rsidRPr="00AD1C6F" w:rsidRDefault="0048651E" w:rsidP="0048651E">
      <w:pPr>
        <w:pStyle w:val="Normalny1"/>
        <w:spacing w:before="0" w:line="259" w:lineRule="auto"/>
        <w:ind w:left="851" w:hanging="425"/>
        <w:jc w:val="left"/>
        <w:rPr>
          <w:rStyle w:val="Domylnaczcionkaakapitu1"/>
          <w:color w:val="000000" w:themeColor="text1"/>
          <w:sz w:val="22"/>
          <w:szCs w:val="22"/>
          <w:lang w:eastAsia="pl-PL"/>
        </w:rPr>
      </w:pPr>
      <w:r>
        <w:rPr>
          <w:rStyle w:val="Domylnaczcionkaakapitu1"/>
          <w:color w:val="000000" w:themeColor="text1"/>
          <w:sz w:val="22"/>
          <w:szCs w:val="22"/>
          <w:lang w:eastAsia="pl-PL"/>
        </w:rPr>
        <w:t>-</w:t>
      </w:r>
      <w:r>
        <w:rPr>
          <w:rStyle w:val="Domylnaczcionkaakapitu1"/>
          <w:color w:val="000000" w:themeColor="text1"/>
          <w:sz w:val="22"/>
          <w:szCs w:val="22"/>
          <w:lang w:eastAsia="pl-PL"/>
        </w:rPr>
        <w:tab/>
      </w:r>
      <w:r w:rsidR="001172CC" w:rsidRPr="7C3446BF">
        <w:rPr>
          <w:rStyle w:val="Domylnaczcionkaakapitu1"/>
          <w:color w:val="000000" w:themeColor="text1"/>
          <w:sz w:val="22"/>
          <w:szCs w:val="22"/>
          <w:lang w:eastAsia="pl-PL"/>
        </w:rPr>
        <w:t>informowanie o wilgotności, opadach deszczu na podstawie map pogodowych w okresie nadchodzących 7 dni</w:t>
      </w:r>
      <w:r w:rsidR="00052FB4" w:rsidRPr="7C3446BF">
        <w:rPr>
          <w:rStyle w:val="Domylnaczcionkaakapitu1"/>
          <w:color w:val="000000" w:themeColor="text1"/>
          <w:sz w:val="22"/>
          <w:szCs w:val="22"/>
          <w:lang w:eastAsia="pl-PL"/>
        </w:rPr>
        <w:t>.</w:t>
      </w:r>
    </w:p>
    <w:p w14:paraId="3562486E" w14:textId="77777777" w:rsidR="00722D3B" w:rsidRPr="00AD1C6F" w:rsidRDefault="00722D3B" w:rsidP="0048651E">
      <w:pPr>
        <w:pStyle w:val="Akapitzlist"/>
        <w:numPr>
          <w:ilvl w:val="0"/>
          <w:numId w:val="19"/>
        </w:numPr>
        <w:spacing w:line="259" w:lineRule="auto"/>
        <w:ind w:left="426"/>
        <w:contextualSpacing w:val="0"/>
        <w:jc w:val="both"/>
        <w:rPr>
          <w:rStyle w:val="Domylnaczcionkaakapitu1"/>
        </w:rPr>
      </w:pPr>
      <w:r w:rsidRPr="7C3446BF">
        <w:t xml:space="preserve">Wykonawca zaplombowuje zawory dostarczające Substraty W0, D1, K1, K2 oraz zawody odprowadzające Produkty </w:t>
      </w:r>
      <w:r w:rsidRPr="7C3446BF">
        <w:rPr>
          <w:rFonts w:eastAsia="Calibri"/>
          <w:lang w:eastAsia="pl-PL"/>
        </w:rPr>
        <w:t xml:space="preserve">W1, W2, W3, W4, W5 </w:t>
      </w:r>
      <w:r w:rsidRPr="7C3446BF">
        <w:t xml:space="preserve">z Systemu, po każdej wykonanej procedurze testowej. </w:t>
      </w:r>
    </w:p>
    <w:p w14:paraId="16817376" w14:textId="77777777" w:rsidR="00722D3B" w:rsidRPr="00AD1C6F" w:rsidRDefault="00722D3B" w:rsidP="00B3280C">
      <w:pPr>
        <w:spacing w:after="160" w:line="259" w:lineRule="auto"/>
        <w:ind w:firstLine="720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b/>
          <w:bCs/>
        </w:rPr>
        <w:t>Zamawiający przeprowadzi Test 30 dnia od pierwszego Testu</w:t>
      </w:r>
    </w:p>
    <w:p w14:paraId="7F3744FD" w14:textId="71638661" w:rsidR="00722D3B" w:rsidRPr="00AD1C6F" w:rsidRDefault="00722D3B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lastRenderedPageBreak/>
        <w:t>Zamawiający wymaga, by Wykonawca postępował zgodnie z powyższą procedurą w trakcie przeprowadzania Testów Prototypu Systemu.</w:t>
      </w:r>
      <w:r w:rsidR="00D25B36">
        <w:rPr>
          <w:rFonts w:eastAsia="Calibri"/>
          <w:color w:val="000000" w:themeColor="text1"/>
          <w:lang w:eastAsia="pl-PL"/>
        </w:rPr>
        <w:t xml:space="preserve"> </w:t>
      </w:r>
    </w:p>
    <w:p w14:paraId="065E96EC" w14:textId="77777777" w:rsidR="00722D3B" w:rsidRPr="00AD1C6F" w:rsidRDefault="2C05A99C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93B01D">
        <w:rPr>
          <w:rFonts w:eastAsia="Calibri"/>
          <w:lang w:eastAsia="pl-PL"/>
        </w:rPr>
        <w:t>Zamawiający dopuszcza ponowne przeprowadzenie Testów w przypadku wystąpienia trudnych do przewidzenia zdarzeń, np. awaria zasilania, awaria pomp lub nieszczelność instalacji podczas wykonywania Testów.</w:t>
      </w:r>
    </w:p>
    <w:p w14:paraId="0B70178E" w14:textId="2329FE16" w:rsidR="00052FB4" w:rsidRPr="00AD1C6F" w:rsidRDefault="240F9D24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93B01D">
        <w:rPr>
          <w:rFonts w:eastAsia="Calibri"/>
          <w:lang w:eastAsia="pl-PL"/>
        </w:rPr>
        <w:t>Szczegółowa procedura Testów Ilościowo-Jakościowych, Testów Funkcjonalności oraz Testu Aplikacji Mobilnej zostanie podana przez Zamawiającego na 6 miesięcy przed ich przeprowadzeniem. Wyniki przeprowadzonych Testów Prototypów oraz wyniki Etapu I stanowią podstawę wyboru Wykonawców do Etapu II, zgodnie z Załącznikiem nr 5 do Regulaminu.</w:t>
      </w:r>
    </w:p>
    <w:p w14:paraId="46CAD5EF" w14:textId="0757E5C3" w:rsidR="00052FB4" w:rsidRPr="00AD1C6F" w:rsidRDefault="240F9D24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93B01D">
        <w:rPr>
          <w:rFonts w:eastAsia="Times New Roman"/>
          <w:lang w:eastAsia="pl-PL" w:bidi="ar-SA"/>
        </w:rPr>
        <w:t>Zamawiający ma prawo do wprowadzenia zmian do Procedury i zakresu Testów Prototypu Systemu, mając na uwadze poprawne przeprowadzenie Testów oraz równe traktowanie Wykonawców.</w:t>
      </w:r>
      <w:r w:rsidRPr="7C93B01D">
        <w:rPr>
          <w:rFonts w:eastAsia="Calibri"/>
          <w:lang w:eastAsia="pl-PL"/>
        </w:rPr>
        <w:t xml:space="preserve"> </w:t>
      </w:r>
    </w:p>
    <w:p w14:paraId="4E873556" w14:textId="50903D3C" w:rsidR="00052FB4" w:rsidRPr="00AD1C6F" w:rsidRDefault="3EBE2DAB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93B01D">
        <w:rPr>
          <w:rFonts w:eastAsia="Calibri"/>
          <w:lang w:eastAsia="pl-PL"/>
        </w:rPr>
        <w:t xml:space="preserve">Dodatkowo Zamawiający przeprowadzi weryfikacje zgodności prototypu </w:t>
      </w:r>
      <w:r w:rsidR="6AA35E6F" w:rsidRPr="7C93B01D">
        <w:rPr>
          <w:rFonts w:eastAsia="Calibri"/>
          <w:lang w:eastAsia="pl-PL"/>
        </w:rPr>
        <w:t>z wskazanymi w wymaganiu OBL 1.33 Załącznika 1 . Weryfikacja ta odbędzie się na bazie weryfikacji rozwiązania w czasie wizji lokalnej. Szczegó</w:t>
      </w:r>
      <w:r w:rsidR="1D7C4ABF" w:rsidRPr="7C93B01D">
        <w:rPr>
          <w:rFonts w:eastAsia="Calibri"/>
          <w:lang w:eastAsia="pl-PL"/>
        </w:rPr>
        <w:t xml:space="preserve">ły weryfikacji zostaną określone w procedurze Testowej. </w:t>
      </w:r>
      <w:r w:rsidRPr="7C93B01D">
        <w:rPr>
          <w:rFonts w:eastAsia="Calibri"/>
          <w:lang w:eastAsia="pl-PL"/>
        </w:rPr>
        <w:t xml:space="preserve"> </w:t>
      </w:r>
    </w:p>
    <w:p w14:paraId="5F184502" w14:textId="733612FE" w:rsidR="00722D3B" w:rsidRPr="00AD1C6F" w:rsidRDefault="00722D3B" w:rsidP="00B3280C">
      <w:pPr>
        <w:pStyle w:val="Nagwek2"/>
        <w:numPr>
          <w:ilvl w:val="1"/>
          <w:numId w:val="0"/>
        </w:numPr>
        <w:spacing w:line="259" w:lineRule="auto"/>
        <w:ind w:left="576"/>
      </w:pPr>
      <w:bookmarkStart w:id="147" w:name="_Toc72409400"/>
      <w:r w:rsidRPr="7C3446BF">
        <w:t>2.</w:t>
      </w:r>
      <w:r w:rsidR="0048651E">
        <w:t>5</w:t>
      </w:r>
      <w:r w:rsidRPr="7C3446BF">
        <w:t xml:space="preserve">.4 </w:t>
      </w:r>
      <w:r>
        <w:tab/>
      </w:r>
      <w:r w:rsidRPr="7C3446BF">
        <w:t>Wynik Oczekiwany Testów</w:t>
      </w:r>
      <w:bookmarkEnd w:id="147"/>
      <w:r w:rsidR="00D25B36">
        <w:t xml:space="preserve"> </w:t>
      </w:r>
    </w:p>
    <w:p w14:paraId="76525BE4" w14:textId="77777777" w:rsidR="00722D3B" w:rsidRPr="00AD1C6F" w:rsidRDefault="00722D3B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Oczekiwane wyniki testów:</w:t>
      </w:r>
    </w:p>
    <w:p w14:paraId="509C35FC" w14:textId="77777777" w:rsidR="00722D3B" w:rsidRPr="00AD1C6F" w:rsidRDefault="00722D3B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</w:p>
    <w:p w14:paraId="13CFDDA4" w14:textId="77777777" w:rsidR="00722D3B" w:rsidRPr="00AD1C6F" w:rsidRDefault="00722D3B" w:rsidP="0048651E">
      <w:pPr>
        <w:spacing w:before="120" w:line="259" w:lineRule="auto"/>
        <w:rPr>
          <w:u w:val="single"/>
          <w:lang w:eastAsia="en-GB"/>
        </w:rPr>
      </w:pPr>
      <w:r w:rsidRPr="7C3446BF">
        <w:rPr>
          <w:b/>
          <w:bCs/>
        </w:rPr>
        <w:t>Test 1. Test Ilościowo-jakościowy</w:t>
      </w:r>
      <w:r w:rsidRPr="7C3446BF">
        <w:t xml:space="preserve"> </w:t>
      </w:r>
    </w:p>
    <w:p w14:paraId="67561CB2" w14:textId="77777777" w:rsidR="00722D3B" w:rsidRPr="00AD1C6F" w:rsidRDefault="00722D3B" w:rsidP="0048651E">
      <w:pPr>
        <w:spacing w:before="120" w:after="160" w:line="259" w:lineRule="auto"/>
        <w:jc w:val="both"/>
        <w:rPr>
          <w:rFonts w:eastAsia="Calibri"/>
          <w:lang w:eastAsia="pl-PL"/>
        </w:rPr>
      </w:pPr>
      <w:r w:rsidRPr="7C3446BF">
        <w:rPr>
          <w:lang w:eastAsia="en-GB"/>
        </w:rPr>
        <w:t xml:space="preserve">Test </w:t>
      </w:r>
      <w:r w:rsidRPr="7C3446BF">
        <w:rPr>
          <w:b/>
          <w:bCs/>
        </w:rPr>
        <w:t>Ilościowo-jakościowy</w:t>
      </w:r>
      <w:r w:rsidRPr="7C3446BF">
        <w:rPr>
          <w:lang w:eastAsia="en-GB"/>
        </w:rPr>
        <w:t xml:space="preserve"> jest uznany za pozytywny, jeśli:</w:t>
      </w:r>
    </w:p>
    <w:p w14:paraId="6D97C981" w14:textId="77777777" w:rsidR="00722D3B" w:rsidRPr="00AD1C6F" w:rsidRDefault="00722D3B" w:rsidP="00B3280C">
      <w:pPr>
        <w:pStyle w:val="Akapitzlist"/>
        <w:numPr>
          <w:ilvl w:val="0"/>
          <w:numId w:val="20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Wartości parametrów jakości badanej przez Zamawiającego wody W1, W2, W3, W4, W5 będą spełniały wymagania Obligatoryjne OBL 1.15 – OBL 1.19 zgodnie z Załącznikiem nr 1 do Regulaminu.</w:t>
      </w:r>
    </w:p>
    <w:p w14:paraId="731A48D4" w14:textId="77777777" w:rsidR="00722D3B" w:rsidRPr="00AD1C6F" w:rsidRDefault="00722D3B" w:rsidP="00B3280C">
      <w:pPr>
        <w:pStyle w:val="Akapitzlist"/>
        <w:numPr>
          <w:ilvl w:val="0"/>
          <w:numId w:val="20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Wartości parametrów konkursowych KON 1.1A – KON 1.6A będą równe bądź wyższe od parametrów Wymagań Konkursowych deklarowanych przez Wykonawcę w Ofercie, z uwzględnieniem Granicy Błędu określonej w Załączniku nr 1 do Regulaminu.</w:t>
      </w:r>
    </w:p>
    <w:p w14:paraId="1E728E51" w14:textId="77777777" w:rsidR="00722D3B" w:rsidRPr="00AD1C6F" w:rsidRDefault="00722D3B" w:rsidP="0048651E">
      <w:pPr>
        <w:spacing w:before="120" w:line="259" w:lineRule="auto"/>
        <w:rPr>
          <w:u w:val="single"/>
          <w:lang w:eastAsia="en-GB"/>
        </w:rPr>
      </w:pPr>
      <w:r w:rsidRPr="7C3446BF">
        <w:rPr>
          <w:b/>
          <w:bCs/>
        </w:rPr>
        <w:t>Test 2. Test Funkcjonalności</w:t>
      </w:r>
    </w:p>
    <w:p w14:paraId="12C5E8CE" w14:textId="77777777" w:rsidR="00722D3B" w:rsidRPr="00AD1C6F" w:rsidRDefault="00722D3B" w:rsidP="0048651E">
      <w:pPr>
        <w:spacing w:before="120" w:after="160" w:line="259" w:lineRule="auto"/>
        <w:jc w:val="both"/>
        <w:rPr>
          <w:rFonts w:eastAsia="Calibri"/>
          <w:lang w:eastAsia="pl-PL"/>
        </w:rPr>
      </w:pPr>
      <w:r w:rsidRPr="7C3446BF">
        <w:rPr>
          <w:lang w:eastAsia="en-GB"/>
        </w:rPr>
        <w:t xml:space="preserve">Test </w:t>
      </w:r>
      <w:r w:rsidRPr="7C3446BF">
        <w:rPr>
          <w:b/>
          <w:bCs/>
        </w:rPr>
        <w:t>Funkcjonalności</w:t>
      </w:r>
      <w:r w:rsidRPr="7C3446BF">
        <w:rPr>
          <w:lang w:eastAsia="en-GB"/>
        </w:rPr>
        <w:t xml:space="preserve"> jest uznany za pozytywny, jeśli:</w:t>
      </w:r>
    </w:p>
    <w:p w14:paraId="4D80DDD5" w14:textId="3FEDEA6A" w:rsidR="00722D3B" w:rsidRPr="00AD1C6F" w:rsidRDefault="00722D3B" w:rsidP="0048651E">
      <w:pPr>
        <w:pStyle w:val="Akapitzlist"/>
        <w:numPr>
          <w:ilvl w:val="0"/>
          <w:numId w:val="21"/>
        </w:numPr>
        <w:spacing w:before="120" w:after="160" w:line="259" w:lineRule="auto"/>
        <w:contextualSpacing w:val="0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Prototyp Testowanego Systemu spełnia wymagania </w:t>
      </w:r>
      <w:r w:rsidR="00334694" w:rsidRPr="7D277155">
        <w:rPr>
          <w:rStyle w:val="Domylnaczcionkaakapitu1"/>
          <w:color w:val="000000" w:themeColor="text1"/>
          <w:szCs w:val="22"/>
          <w:lang w:eastAsia="pl-PL"/>
        </w:rPr>
        <w:t>OBL1.1, OBL1.3, OBL1.4, OBL1.7- OBL1.23, OBL.1.29</w:t>
      </w:r>
      <w:r w:rsidR="00334694">
        <w:rPr>
          <w:rStyle w:val="Domylnaczcionkaakapitu1"/>
          <w:color w:val="000000" w:themeColor="text1"/>
          <w:szCs w:val="22"/>
          <w:lang w:eastAsia="pl-PL"/>
        </w:rPr>
        <w:t>-OBL.1.33</w:t>
      </w:r>
      <w:r w:rsidR="00334694" w:rsidRPr="7D277155">
        <w:rPr>
          <w:rStyle w:val="Domylnaczcionkaakapitu1"/>
          <w:color w:val="000000" w:themeColor="text1"/>
          <w:szCs w:val="22"/>
          <w:lang w:eastAsia="pl-PL"/>
        </w:rPr>
        <w:t xml:space="preserve"> </w:t>
      </w:r>
      <w:r w:rsidRPr="7C3446BF">
        <w:rPr>
          <w:rFonts w:eastAsia="Calibri"/>
          <w:lang w:eastAsia="pl-PL"/>
        </w:rPr>
        <w:t>zgodnie z Załącznikiem nr 1 do Regulaminu.</w:t>
      </w:r>
    </w:p>
    <w:p w14:paraId="01CA768D" w14:textId="77777777" w:rsidR="00722D3B" w:rsidRPr="00AD1C6F" w:rsidRDefault="00722D3B" w:rsidP="0048651E">
      <w:pPr>
        <w:spacing w:before="120" w:line="259" w:lineRule="auto"/>
        <w:rPr>
          <w:u w:val="single"/>
          <w:lang w:eastAsia="en-GB"/>
        </w:rPr>
      </w:pPr>
      <w:r w:rsidRPr="7C3446BF">
        <w:rPr>
          <w:b/>
          <w:bCs/>
        </w:rPr>
        <w:t>Test 3. Test Aplikacji Mobilnej</w:t>
      </w:r>
    </w:p>
    <w:p w14:paraId="67E4445A" w14:textId="77777777" w:rsidR="00722D3B" w:rsidRPr="00AD1C6F" w:rsidRDefault="00722D3B" w:rsidP="0048651E">
      <w:pPr>
        <w:spacing w:before="120" w:after="160" w:line="259" w:lineRule="auto"/>
        <w:jc w:val="both"/>
        <w:rPr>
          <w:rFonts w:eastAsia="Calibri"/>
          <w:lang w:eastAsia="pl-PL"/>
        </w:rPr>
      </w:pPr>
      <w:r w:rsidRPr="7C3446BF">
        <w:rPr>
          <w:lang w:eastAsia="en-GB"/>
        </w:rPr>
        <w:t>Test Aplikacji Mobilnej jest uznany za pozytywny, jeśli:</w:t>
      </w:r>
    </w:p>
    <w:p w14:paraId="2DB170D9" w14:textId="4F5EC1B2" w:rsidR="3E0C5218" w:rsidRPr="00334694" w:rsidRDefault="00722D3B" w:rsidP="0048651E">
      <w:pPr>
        <w:pStyle w:val="Akapitzlist"/>
        <w:numPr>
          <w:ilvl w:val="0"/>
          <w:numId w:val="22"/>
        </w:numPr>
        <w:spacing w:before="120" w:after="160" w:line="259" w:lineRule="auto"/>
        <w:contextualSpacing w:val="0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Prototyp Testowanego Systemu spełnia wymagania OBL 1.29, zgodnie z Załącznikiem nr 1 do Regulaminu.</w:t>
      </w:r>
    </w:p>
    <w:p w14:paraId="421C92F2" w14:textId="532B582B" w:rsidR="00B372E5" w:rsidRPr="00AD1C6F" w:rsidRDefault="00B372E5" w:rsidP="0048651E">
      <w:pPr>
        <w:pStyle w:val="Nagwek2"/>
        <w:numPr>
          <w:ilvl w:val="1"/>
          <w:numId w:val="0"/>
        </w:numPr>
        <w:spacing w:line="259" w:lineRule="auto"/>
        <w:ind w:left="142"/>
      </w:pPr>
      <w:bookmarkStart w:id="148" w:name="_Toc72409401"/>
      <w:r w:rsidRPr="7C3446BF">
        <w:t>2.</w:t>
      </w:r>
      <w:r w:rsidR="0048651E">
        <w:t>5</w:t>
      </w:r>
      <w:r w:rsidRPr="7C3446BF">
        <w:t xml:space="preserve">.5 </w:t>
      </w:r>
      <w:r>
        <w:tab/>
      </w:r>
      <w:r w:rsidRPr="7C3446BF">
        <w:t>Wynik Testów Prototypu Systemu</w:t>
      </w:r>
      <w:bookmarkEnd w:id="148"/>
      <w:r w:rsidRPr="7C3446BF">
        <w:t xml:space="preserve"> </w:t>
      </w:r>
    </w:p>
    <w:p w14:paraId="5D3E323E" w14:textId="77777777" w:rsidR="00B372E5" w:rsidRPr="00AD1C6F" w:rsidRDefault="00B372E5" w:rsidP="00B3280C">
      <w:pPr>
        <w:spacing w:before="100" w:beforeAutospacing="1" w:after="100" w:afterAutospacing="1" w:line="259" w:lineRule="auto"/>
        <w:rPr>
          <w:rFonts w:eastAsia="Times New Roman"/>
          <w:sz w:val="21"/>
          <w:szCs w:val="21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Wykonawca otrzymuje wynik pozytywny Testów Prototypu Systemu w przypadku, gdy: </w:t>
      </w:r>
    </w:p>
    <w:p w14:paraId="361A56AE" w14:textId="77777777" w:rsidR="00B372E5" w:rsidRPr="00AD1C6F" w:rsidRDefault="00B372E5" w:rsidP="0048651E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426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Pozytywnie przeszedł Test 1: „Ilościowo-Jakościowy”.</w:t>
      </w:r>
    </w:p>
    <w:p w14:paraId="2B7C291A" w14:textId="77777777" w:rsidR="00B372E5" w:rsidRPr="00AD1C6F" w:rsidRDefault="00B372E5" w:rsidP="0048651E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426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lastRenderedPageBreak/>
        <w:t xml:space="preserve">Pozytywnie przeszedł Test 2: „Funkcjonalności – przełączenie Systemu przez Użytkownika na wodę W0”. </w:t>
      </w:r>
    </w:p>
    <w:p w14:paraId="5541A6C2" w14:textId="77777777" w:rsidR="00B372E5" w:rsidRPr="00AD1C6F" w:rsidRDefault="00B372E5" w:rsidP="0048651E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426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Pozytywnie przeszedł Test 3: „Test Funkcjonalności – Praca w trybie braku zasilania energią elektryczną”. </w:t>
      </w:r>
    </w:p>
    <w:p w14:paraId="52A731EC" w14:textId="77777777" w:rsidR="00B372E5" w:rsidRPr="00AD1C6F" w:rsidRDefault="00B372E5" w:rsidP="0048651E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426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Pozytywnie przeszedł Test 4: „Test Funkcjonalności - Utrata jakości wody W1, W2”.</w:t>
      </w:r>
    </w:p>
    <w:p w14:paraId="73331594" w14:textId="77777777" w:rsidR="00B372E5" w:rsidRPr="00AD1C6F" w:rsidRDefault="7FF3BB9E" w:rsidP="0048651E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426"/>
        <w:rPr>
          <w:rFonts w:eastAsia="Times New Roman"/>
          <w:lang w:eastAsia="pl-PL" w:bidi="ar-SA"/>
        </w:rPr>
      </w:pPr>
      <w:r w:rsidRPr="7C93B01D">
        <w:rPr>
          <w:rFonts w:eastAsia="Times New Roman"/>
          <w:lang w:eastAsia="pl-PL" w:bidi="ar-SA"/>
        </w:rPr>
        <w:t>Pozytywnie przeszedł Test 5: „Test Aplikacji Mobilnej”.</w:t>
      </w:r>
    </w:p>
    <w:p w14:paraId="6191131F" w14:textId="1BAD1BBE" w:rsidR="799E3A20" w:rsidRDefault="799E3A20" w:rsidP="0048651E">
      <w:pPr>
        <w:numPr>
          <w:ilvl w:val="0"/>
          <w:numId w:val="26"/>
        </w:numPr>
        <w:tabs>
          <w:tab w:val="clear" w:pos="720"/>
        </w:tabs>
        <w:spacing w:beforeAutospacing="1" w:afterAutospacing="1" w:line="259" w:lineRule="auto"/>
        <w:ind w:left="426"/>
        <w:rPr>
          <w:rFonts w:eastAsiaTheme="minorEastAsia"/>
          <w:szCs w:val="22"/>
          <w:lang w:eastAsia="pl-PL"/>
        </w:rPr>
      </w:pPr>
      <w:r w:rsidRPr="7C93B01D">
        <w:rPr>
          <w:rFonts w:eastAsia="Times New Roman"/>
          <w:szCs w:val="22"/>
          <w:lang w:eastAsia="pl-PL" w:bidi="ar-SA"/>
        </w:rPr>
        <w:t xml:space="preserve">Prototyp rozwiązania pozytywnie przeszedł weryfikację wymagań wskazanych zgodnie </w:t>
      </w:r>
      <w:r w:rsidRPr="7C93B01D">
        <w:rPr>
          <w:rFonts w:eastAsia="Calibri"/>
          <w:lang w:eastAsia="pl-PL"/>
        </w:rPr>
        <w:t>z wymaganiem OBL 1.33 Załącznika 1</w:t>
      </w:r>
    </w:p>
    <w:p w14:paraId="16A888A1" w14:textId="53B165B4" w:rsidR="00B372E5" w:rsidRPr="00AD1C6F" w:rsidRDefault="00B372E5" w:rsidP="00B3280C">
      <w:p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Brak spełnienia dowolnego z ww. Testów skutkuje przyznaniem Wykonawcy Wyniku Negatywnego. </w:t>
      </w:r>
    </w:p>
    <w:p w14:paraId="6DED21C4" w14:textId="3906637C" w:rsidR="000E21CD" w:rsidRPr="00AD1C6F" w:rsidRDefault="009D79D6" w:rsidP="00B3280C">
      <w:pPr>
        <w:spacing w:before="100" w:beforeAutospacing="1" w:after="100" w:afterAutospacing="1" w:line="259" w:lineRule="auto"/>
        <w:jc w:val="both"/>
        <w:rPr>
          <w:rFonts w:eastAsia="Calibri"/>
          <w:lang w:eastAsia="pl-PL"/>
        </w:rPr>
      </w:pPr>
      <w:r w:rsidRPr="7C3446BF">
        <w:rPr>
          <w:rFonts w:eastAsia="Times New Roman"/>
          <w:lang w:eastAsia="pl-PL" w:bidi="ar-SA"/>
        </w:rPr>
        <w:t>Zamawiający po zakończeniu Testów Prototypu Systemu, prześle Wykonawcy wyniki Testów Laboratoryjnych Parametrów Mętności, BZT</w:t>
      </w:r>
      <w:r w:rsidRPr="7C3446BF">
        <w:rPr>
          <w:rFonts w:eastAsia="Times New Roman"/>
          <w:vertAlign w:val="subscript"/>
          <w:lang w:eastAsia="pl-PL" w:bidi="ar-SA"/>
        </w:rPr>
        <w:t>5</w:t>
      </w:r>
      <w:r w:rsidRPr="7C3446BF">
        <w:rPr>
          <w:rFonts w:eastAsia="Times New Roman"/>
          <w:lang w:eastAsia="pl-PL" w:bidi="ar-SA"/>
        </w:rPr>
        <w:t xml:space="preserve">, Zawiesiny Ogólnej oraz Ogólnej liczby mikroorganizmów, na podstawie których Wykonawca opracuje Raport z Testów po Etapie I. </w:t>
      </w:r>
      <w:r w:rsidR="00EF7A61" w:rsidRPr="7C3446BF">
        <w:rPr>
          <w:rFonts w:eastAsia="Times New Roman"/>
          <w:lang w:eastAsia="pl-PL" w:bidi="ar-SA"/>
        </w:rPr>
        <w:t xml:space="preserve">Wykonawca w terminie </w:t>
      </w:r>
      <w:r w:rsidRPr="7C3446BF">
        <w:rPr>
          <w:rFonts w:eastAsia="Times New Roman"/>
          <w:lang w:eastAsia="pl-PL" w:bidi="ar-SA"/>
        </w:rPr>
        <w:t>7</w:t>
      </w:r>
      <w:r w:rsidR="00EF7A61" w:rsidRPr="7C3446BF">
        <w:rPr>
          <w:rFonts w:eastAsia="Times New Roman"/>
          <w:lang w:eastAsia="pl-PL" w:bidi="ar-SA"/>
        </w:rPr>
        <w:t xml:space="preserve"> dni po </w:t>
      </w:r>
      <w:r w:rsidRPr="7C3446BF">
        <w:rPr>
          <w:rFonts w:eastAsia="Times New Roman"/>
          <w:lang w:eastAsia="pl-PL" w:bidi="ar-SA"/>
        </w:rPr>
        <w:t>otrzymaniu Wyników Testów Laboratoryjnych</w:t>
      </w:r>
      <w:r w:rsidR="00EF7A61" w:rsidRPr="7C3446BF">
        <w:rPr>
          <w:rFonts w:eastAsia="Times New Roman"/>
          <w:lang w:eastAsia="pl-PL" w:bidi="ar-SA"/>
        </w:rPr>
        <w:t xml:space="preserve">, jest zobowiązanych do przesłania Zamawiającemu Raportu z Testów Prototypu Systemu, w formie </w:t>
      </w:r>
      <w:r w:rsidRPr="7C3446BF">
        <w:rPr>
          <w:rFonts w:eastAsia="Times New Roman"/>
          <w:lang w:eastAsia="pl-PL" w:bidi="ar-SA"/>
        </w:rPr>
        <w:t xml:space="preserve">papierowej i </w:t>
      </w:r>
      <w:r w:rsidR="00EF7A61" w:rsidRPr="7C3446BF">
        <w:rPr>
          <w:rFonts w:eastAsia="Times New Roman"/>
          <w:lang w:eastAsia="pl-PL" w:bidi="ar-SA"/>
        </w:rPr>
        <w:t xml:space="preserve">elektronicznej. </w:t>
      </w:r>
    </w:p>
    <w:p w14:paraId="7A9E88EB" w14:textId="44932017" w:rsidR="000E21CD" w:rsidRPr="00AD1C6F" w:rsidRDefault="000E21CD" w:rsidP="00B3280C">
      <w:pPr>
        <w:pStyle w:val="Nagwek2"/>
        <w:numPr>
          <w:ilvl w:val="1"/>
          <w:numId w:val="27"/>
        </w:numPr>
        <w:spacing w:line="259" w:lineRule="auto"/>
        <w:ind w:hanging="938"/>
        <w:rPr>
          <w:rFonts w:cstheme="minorBidi"/>
        </w:rPr>
      </w:pPr>
      <w:bookmarkStart w:id="149" w:name="_Toc72409402"/>
      <w:r w:rsidRPr="7C3446BF">
        <w:rPr>
          <w:rFonts w:cstheme="minorBidi"/>
        </w:rPr>
        <w:t>Przeliczenie przez Zamawiającego wartości parametrów Wymagań Konkursowych w zaktualizowanej Ofercie Wykonawcy</w:t>
      </w:r>
      <w:r w:rsidR="002A3E01" w:rsidRPr="7C3446BF">
        <w:rPr>
          <w:rFonts w:cstheme="minorBidi"/>
        </w:rPr>
        <w:t xml:space="preserve"> po Testach</w:t>
      </w:r>
      <w:bookmarkEnd w:id="149"/>
      <w:r w:rsidR="00D25B36">
        <w:rPr>
          <w:rFonts w:cstheme="minorBidi"/>
        </w:rPr>
        <w:t xml:space="preserve"> </w:t>
      </w:r>
    </w:p>
    <w:p w14:paraId="283757DB" w14:textId="2C9313BE" w:rsidR="00986ED6" w:rsidRPr="00AD1C6F" w:rsidRDefault="00986ED6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Zamawiający ma prawo do poprawy w zaktualizowanej Ofercie tych parametrów Konkursowych, które uległy zmianie po wykonanych Testach.</w:t>
      </w:r>
      <w:r w:rsidR="00EF7A61" w:rsidRPr="7C3446BF">
        <w:rPr>
          <w:rFonts w:eastAsia="Calibri"/>
          <w:lang w:eastAsia="pl-PL"/>
        </w:rPr>
        <w:t xml:space="preserve"> </w:t>
      </w:r>
      <w:r w:rsidRPr="7C3446BF">
        <w:rPr>
          <w:rFonts w:eastAsia="Calibri"/>
          <w:lang w:eastAsia="pl-PL"/>
        </w:rPr>
        <w:t>Jeśli Prototyp Systemu dla Budynku Jednorodzinnego w trakcie Testów uzyskał wyniki niższe od wartości Wymagań Konkursowych</w:t>
      </w:r>
      <w:r w:rsidR="009D79D6" w:rsidRPr="7C3446BF">
        <w:rPr>
          <w:rFonts w:eastAsia="Calibri"/>
          <w:lang w:eastAsia="pl-PL"/>
        </w:rPr>
        <w:t xml:space="preserve"> KON1.1A-KON1.6A </w:t>
      </w:r>
      <w:r w:rsidRPr="7C3446BF">
        <w:rPr>
          <w:rFonts w:eastAsia="Calibri"/>
          <w:lang w:eastAsia="pl-PL"/>
        </w:rPr>
        <w:t>(lecz pozostające w Granicy Błędu)</w:t>
      </w:r>
      <w:r w:rsidR="0023342F" w:rsidRPr="7C3446BF">
        <w:rPr>
          <w:rFonts w:eastAsia="Calibri"/>
          <w:lang w:eastAsia="pl-PL"/>
        </w:rPr>
        <w:t>, albo wartości wyższe,</w:t>
      </w:r>
      <w:r w:rsidRPr="7C3446BF">
        <w:rPr>
          <w:rFonts w:eastAsia="Calibri"/>
          <w:lang w:eastAsia="pl-PL"/>
        </w:rPr>
        <w:t xml:space="preserve"> wówczas </w:t>
      </w:r>
      <w:r w:rsidR="0023342F" w:rsidRPr="7C3446BF">
        <w:rPr>
          <w:rFonts w:eastAsia="Calibri"/>
          <w:lang w:eastAsia="pl-PL"/>
        </w:rPr>
        <w:t>Zamawiający</w:t>
      </w:r>
      <w:r w:rsidRPr="7C3446BF">
        <w:rPr>
          <w:rFonts w:eastAsia="Calibri"/>
          <w:lang w:eastAsia="pl-PL"/>
        </w:rPr>
        <w:t xml:space="preserve"> dokonuje przeliczenia parametrów i poprawy wartośc</w:t>
      </w:r>
      <w:r w:rsidR="0023342F" w:rsidRPr="7C3446BF">
        <w:rPr>
          <w:rFonts w:eastAsia="Calibri"/>
          <w:lang w:eastAsia="pl-PL"/>
        </w:rPr>
        <w:t xml:space="preserve">i w Zaktualizowanej Ofercie </w:t>
      </w:r>
      <w:r w:rsidR="00CF6857" w:rsidRPr="7C3446BF">
        <w:rPr>
          <w:rFonts w:eastAsia="Calibri"/>
          <w:lang w:eastAsia="pl-PL"/>
        </w:rPr>
        <w:t>Wykonawcy.</w:t>
      </w:r>
    </w:p>
    <w:p w14:paraId="7471A1C7" w14:textId="2A4FB996" w:rsidR="0023342F" w:rsidRPr="00AD1C6F" w:rsidRDefault="00EF7A61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Podstawą do przeliczenia Parametrów Konkursowych będzie Raport z Testów. </w:t>
      </w:r>
      <w:r w:rsidR="00FF063B" w:rsidRPr="7C3446BF">
        <w:rPr>
          <w:rFonts w:eastAsia="Calibri"/>
          <w:lang w:eastAsia="pl-PL"/>
        </w:rPr>
        <w:t xml:space="preserve">Przeliczenie parametrów zostanie przeprowadzone zgodnie z Załącznikiem 3.1 do Regulaminu. </w:t>
      </w:r>
      <w:r w:rsidRPr="7C3446BF">
        <w:rPr>
          <w:rFonts w:eastAsia="Calibri"/>
          <w:lang w:eastAsia="pl-PL"/>
        </w:rPr>
        <w:t xml:space="preserve">Otrzymane w wyniku przeliczenia </w:t>
      </w:r>
      <w:r w:rsidR="0023342F" w:rsidRPr="7C3446BF">
        <w:rPr>
          <w:rFonts w:eastAsia="Calibri"/>
          <w:lang w:eastAsia="pl-PL"/>
        </w:rPr>
        <w:t xml:space="preserve">wartości zostaną </w:t>
      </w:r>
      <w:r w:rsidR="00FF063B" w:rsidRPr="7C3446BF">
        <w:rPr>
          <w:rFonts w:eastAsia="Calibri"/>
          <w:lang w:eastAsia="pl-PL"/>
        </w:rPr>
        <w:t xml:space="preserve">ocenione zgodnie z </w:t>
      </w:r>
      <w:r w:rsidR="0023342F" w:rsidRPr="7C3446BF">
        <w:rPr>
          <w:rFonts w:eastAsia="Calibri"/>
          <w:lang w:eastAsia="pl-PL"/>
        </w:rPr>
        <w:t>Załącznik</w:t>
      </w:r>
      <w:r w:rsidR="00FF063B" w:rsidRPr="7C3446BF">
        <w:rPr>
          <w:rFonts w:eastAsia="Calibri"/>
          <w:lang w:eastAsia="pl-PL"/>
        </w:rPr>
        <w:t>iem</w:t>
      </w:r>
      <w:r w:rsidR="0023342F" w:rsidRPr="7C3446BF">
        <w:rPr>
          <w:rFonts w:eastAsia="Calibri"/>
          <w:lang w:eastAsia="pl-PL"/>
        </w:rPr>
        <w:t xml:space="preserve"> nr 5</w:t>
      </w:r>
      <w:r w:rsidR="00FF063B" w:rsidRPr="7C3446BF">
        <w:rPr>
          <w:rFonts w:eastAsia="Calibri"/>
          <w:lang w:eastAsia="pl-PL"/>
        </w:rPr>
        <w:t xml:space="preserve">. Na </w:t>
      </w:r>
      <w:r w:rsidRPr="7C3446BF">
        <w:rPr>
          <w:rFonts w:eastAsia="Calibri"/>
          <w:lang w:eastAsia="pl-PL"/>
        </w:rPr>
        <w:t xml:space="preserve">podstawie zaktualizowanej przez Zmawiającego Oferty Wykonawcy, </w:t>
      </w:r>
      <w:r w:rsidR="00FF063B" w:rsidRPr="7C3446BF">
        <w:rPr>
          <w:rFonts w:eastAsia="Calibri"/>
          <w:lang w:eastAsia="pl-PL"/>
        </w:rPr>
        <w:t>Zamawiający dokona Oceny Wyników Prac Etap</w:t>
      </w:r>
      <w:r w:rsidR="009D79D6" w:rsidRPr="7C3446BF">
        <w:rPr>
          <w:rFonts w:eastAsia="Calibri"/>
          <w:lang w:eastAsia="pl-PL"/>
        </w:rPr>
        <w:t>u</w:t>
      </w:r>
      <w:r w:rsidR="00FF063B" w:rsidRPr="7C3446BF">
        <w:rPr>
          <w:rFonts w:eastAsia="Calibri"/>
          <w:lang w:eastAsia="pl-PL"/>
        </w:rPr>
        <w:t xml:space="preserve"> I</w:t>
      </w:r>
      <w:r w:rsidRPr="7C3446BF">
        <w:rPr>
          <w:rFonts w:eastAsia="Calibri"/>
          <w:lang w:eastAsia="pl-PL"/>
        </w:rPr>
        <w:t xml:space="preserve"> </w:t>
      </w:r>
      <w:proofErr w:type="spellStart"/>
      <w:r w:rsidRPr="7C3446BF">
        <w:rPr>
          <w:rFonts w:eastAsia="Calibri"/>
          <w:lang w:eastAsia="pl-PL"/>
        </w:rPr>
        <w:t>i</w:t>
      </w:r>
      <w:proofErr w:type="spellEnd"/>
      <w:r w:rsidRPr="7C3446BF">
        <w:rPr>
          <w:rFonts w:eastAsia="Calibri"/>
          <w:lang w:eastAsia="pl-PL"/>
        </w:rPr>
        <w:t xml:space="preserve"> przeprowadzi Selekcję do Etapu II.</w:t>
      </w:r>
      <w:r w:rsidR="00D25B36">
        <w:rPr>
          <w:rFonts w:eastAsia="Calibri"/>
          <w:lang w:eastAsia="pl-PL"/>
        </w:rPr>
        <w:t xml:space="preserve"> </w:t>
      </w:r>
    </w:p>
    <w:p w14:paraId="19768A0F" w14:textId="4F8F7D44" w:rsidR="004861D5" w:rsidRPr="00AD1C6F" w:rsidRDefault="009D79D6" w:rsidP="00B3280C">
      <w:pPr>
        <w:pStyle w:val="Nagwek2"/>
        <w:numPr>
          <w:ilvl w:val="1"/>
          <w:numId w:val="27"/>
        </w:numPr>
        <w:spacing w:line="259" w:lineRule="auto"/>
        <w:ind w:hanging="938"/>
      </w:pPr>
      <w:r w:rsidRPr="7C3446BF">
        <w:t xml:space="preserve"> </w:t>
      </w:r>
      <w:bookmarkStart w:id="150" w:name="_Toc72409403"/>
      <w:r w:rsidR="0013029A" w:rsidRPr="7C3446BF">
        <w:t>Ocena Wyników</w:t>
      </w:r>
      <w:r w:rsidR="003D2C93" w:rsidRPr="7C3446BF">
        <w:t xml:space="preserve"> Prac Etapu I</w:t>
      </w:r>
      <w:r w:rsidR="00944F8F" w:rsidRPr="7C3446BF">
        <w:t xml:space="preserve">, </w:t>
      </w:r>
      <w:r w:rsidR="00743684" w:rsidRPr="7C3446BF">
        <w:t>Selekcja Wykonawców</w:t>
      </w:r>
      <w:r w:rsidR="00A70B3E" w:rsidRPr="7C3446BF">
        <w:t xml:space="preserve"> do Etapu I</w:t>
      </w:r>
      <w:r w:rsidR="00743684" w:rsidRPr="7C3446BF">
        <w:t>I</w:t>
      </w:r>
      <w:bookmarkEnd w:id="150"/>
    </w:p>
    <w:p w14:paraId="0EDD4754" w14:textId="1546BD40" w:rsidR="00B372E5" w:rsidRPr="00AD1C6F" w:rsidRDefault="0013029A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Po zakończeniu</w:t>
      </w:r>
      <w:r w:rsidR="003D1E7C" w:rsidRPr="7C3446BF">
        <w:rPr>
          <w:rFonts w:eastAsia="Calibri"/>
          <w:lang w:eastAsia="pl-PL"/>
        </w:rPr>
        <w:t xml:space="preserve"> prac w Etapie I</w:t>
      </w:r>
      <w:r w:rsidRPr="7C3446BF">
        <w:rPr>
          <w:rFonts w:eastAsia="Calibri"/>
          <w:lang w:eastAsia="pl-PL"/>
        </w:rPr>
        <w:t xml:space="preserve"> </w:t>
      </w:r>
      <w:proofErr w:type="spellStart"/>
      <w:r w:rsidRPr="7C3446BF">
        <w:rPr>
          <w:rFonts w:eastAsia="Calibri"/>
          <w:lang w:eastAsia="pl-PL"/>
        </w:rPr>
        <w:t>i</w:t>
      </w:r>
      <w:proofErr w:type="spellEnd"/>
      <w:r w:rsidRPr="7C3446BF">
        <w:rPr>
          <w:rFonts w:eastAsia="Calibri"/>
          <w:lang w:eastAsia="pl-PL"/>
        </w:rPr>
        <w:t xml:space="preserve"> dostarczeniu wszystkich wymaganych </w:t>
      </w:r>
      <w:r w:rsidR="00A72C92" w:rsidRPr="7C3446BF">
        <w:rPr>
          <w:rFonts w:eastAsia="Calibri"/>
          <w:lang w:eastAsia="pl-PL"/>
        </w:rPr>
        <w:t xml:space="preserve">Wyników Prac </w:t>
      </w:r>
      <w:r w:rsidRPr="7C3446BF">
        <w:rPr>
          <w:rFonts w:eastAsia="Calibri"/>
          <w:lang w:eastAsia="pl-PL"/>
        </w:rPr>
        <w:t xml:space="preserve">Zamawiający dokonuje ich oceny, </w:t>
      </w:r>
      <w:r w:rsidR="002C4B7F" w:rsidRPr="7C3446BF">
        <w:rPr>
          <w:rFonts w:eastAsia="Calibri"/>
          <w:lang w:eastAsia="pl-PL"/>
        </w:rPr>
        <w:t xml:space="preserve">w tym </w:t>
      </w:r>
      <w:r w:rsidR="00743684" w:rsidRPr="7C3446BF">
        <w:rPr>
          <w:rFonts w:eastAsia="Calibri"/>
          <w:lang w:eastAsia="pl-PL"/>
        </w:rPr>
        <w:t xml:space="preserve">oceny </w:t>
      </w:r>
      <w:r w:rsidR="00083FB1" w:rsidRPr="7C3446BF">
        <w:rPr>
          <w:rFonts w:eastAsia="Calibri"/>
          <w:lang w:eastAsia="pl-PL"/>
        </w:rPr>
        <w:t>T</w:t>
      </w:r>
      <w:r w:rsidR="002C4B7F" w:rsidRPr="7C3446BF">
        <w:rPr>
          <w:rFonts w:eastAsia="Calibri"/>
          <w:lang w:eastAsia="pl-PL"/>
        </w:rPr>
        <w:t>est</w:t>
      </w:r>
      <w:r w:rsidR="00743684" w:rsidRPr="7C3446BF">
        <w:rPr>
          <w:rFonts w:eastAsia="Calibri"/>
          <w:lang w:eastAsia="pl-PL"/>
        </w:rPr>
        <w:t>ów</w:t>
      </w:r>
      <w:r w:rsidR="002C4B7F" w:rsidRPr="7C3446BF">
        <w:rPr>
          <w:rFonts w:eastAsia="Calibri"/>
          <w:lang w:eastAsia="pl-PL"/>
        </w:rPr>
        <w:t xml:space="preserve"> </w:t>
      </w:r>
      <w:r w:rsidR="00944F8F" w:rsidRPr="7C3446BF">
        <w:rPr>
          <w:rFonts w:eastAsia="Calibri"/>
          <w:lang w:eastAsia="pl-PL"/>
        </w:rPr>
        <w:t xml:space="preserve">wykonanego </w:t>
      </w:r>
      <w:r w:rsidR="003E5FF4" w:rsidRPr="7C3446BF">
        <w:rPr>
          <w:rFonts w:eastAsia="Calibri"/>
          <w:lang w:eastAsia="pl-PL"/>
        </w:rPr>
        <w:t>pro</w:t>
      </w:r>
      <w:r w:rsidR="003D1E7C" w:rsidRPr="7C3446BF">
        <w:rPr>
          <w:rFonts w:eastAsia="Calibri"/>
          <w:lang w:eastAsia="pl-PL"/>
        </w:rPr>
        <w:t>to</w:t>
      </w:r>
      <w:r w:rsidR="003E5FF4" w:rsidRPr="7C3446BF">
        <w:rPr>
          <w:rFonts w:eastAsia="Calibri"/>
          <w:lang w:eastAsia="pl-PL"/>
        </w:rPr>
        <w:t>typowego</w:t>
      </w:r>
      <w:r w:rsidR="00944F8F" w:rsidRPr="7C3446BF">
        <w:rPr>
          <w:rFonts w:eastAsia="Calibri"/>
          <w:lang w:eastAsia="pl-PL"/>
        </w:rPr>
        <w:t xml:space="preserve"> Systemu</w:t>
      </w:r>
      <w:r w:rsidR="00A70B3E" w:rsidRPr="7C3446BF">
        <w:rPr>
          <w:rFonts w:eastAsia="Calibri"/>
          <w:lang w:eastAsia="pl-PL"/>
        </w:rPr>
        <w:t xml:space="preserve"> dla Budynku Jednorodzinnego</w:t>
      </w:r>
      <w:r w:rsidR="002C4B7F" w:rsidRPr="7C3446BF">
        <w:rPr>
          <w:rFonts w:eastAsia="Calibri"/>
          <w:lang w:eastAsia="pl-PL"/>
        </w:rPr>
        <w:t xml:space="preserve">. </w:t>
      </w:r>
    </w:p>
    <w:p w14:paraId="08E11F46" w14:textId="3D88A8C1" w:rsidR="00AD1F00" w:rsidRPr="00AD1C6F" w:rsidRDefault="002C279F" w:rsidP="00B3280C">
      <w:pPr>
        <w:spacing w:line="259" w:lineRule="auto"/>
        <w:jc w:val="both"/>
        <w:rPr>
          <w:rFonts w:eastAsia="Calibri"/>
          <w:lang w:eastAsia="pl-PL"/>
        </w:rPr>
      </w:pPr>
      <w:r w:rsidRPr="7C3446BF">
        <w:rPr>
          <w:lang w:eastAsia="pl-PL"/>
        </w:rPr>
        <w:t xml:space="preserve">W trakcie Oceny Wyników Prac Etapu I oraz Selekcji Wykonawców do Etapu II Zamawiający dokonuje weryfikacji: </w:t>
      </w:r>
    </w:p>
    <w:p w14:paraId="04786E7D" w14:textId="3EBECBA1" w:rsidR="00AD1F00" w:rsidRPr="00AD1C6F" w:rsidRDefault="00AD1F00" w:rsidP="00B3280C">
      <w:pPr>
        <w:numPr>
          <w:ilvl w:val="0"/>
          <w:numId w:val="25"/>
        </w:num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czy Wykonawca złożył wszystkie wymagane zgodne z Tabelą nr 2 Wyniki Prac Etapu I, </w:t>
      </w:r>
    </w:p>
    <w:p w14:paraId="1B33571A" w14:textId="7AB0B5FD" w:rsidR="00AD1F00" w:rsidRPr="00AD1C6F" w:rsidRDefault="00AD1F00" w:rsidP="00B3280C">
      <w:pPr>
        <w:numPr>
          <w:ilvl w:val="0"/>
          <w:numId w:val="25"/>
        </w:num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czy Wykonawca otrzymał wynik pozytywny Testów Prototyp</w:t>
      </w:r>
      <w:r w:rsidR="00083FB1" w:rsidRPr="7C3446BF">
        <w:rPr>
          <w:rFonts w:eastAsia="Times New Roman"/>
          <w:lang w:eastAsia="pl-PL" w:bidi="ar-SA"/>
        </w:rPr>
        <w:t>u</w:t>
      </w:r>
      <w:r w:rsidRPr="7C3446BF">
        <w:rPr>
          <w:rFonts w:eastAsia="Times New Roman"/>
          <w:lang w:eastAsia="pl-PL" w:bidi="ar-SA"/>
        </w:rPr>
        <w:t xml:space="preserve"> Systemu, </w:t>
      </w:r>
    </w:p>
    <w:p w14:paraId="54AB5CAE" w14:textId="24A83E6A" w:rsidR="00EA31B3" w:rsidRPr="00AD1C6F" w:rsidRDefault="00083FB1" w:rsidP="00B3280C">
      <w:pPr>
        <w:pStyle w:val="Akapitzlist"/>
        <w:numPr>
          <w:ilvl w:val="0"/>
          <w:numId w:val="25"/>
        </w:numPr>
        <w:spacing w:line="259" w:lineRule="auto"/>
        <w:jc w:val="both"/>
        <w:rPr>
          <w:rFonts w:ascii="Calibri" w:eastAsia="Calibri" w:hAnsi="Calibri" w:cs="Times New Roman"/>
          <w:lang w:eastAsia="pl-PL"/>
        </w:rPr>
      </w:pPr>
      <w:r w:rsidRPr="7C3446BF">
        <w:rPr>
          <w:rFonts w:ascii="Calibri" w:eastAsia="Calibri" w:hAnsi="Calibri" w:cs="Times New Roman"/>
          <w:lang w:eastAsia="pl-PL"/>
        </w:rPr>
        <w:t>czy Wykonawca spełnia Wymagania</w:t>
      </w:r>
      <w:r w:rsidR="00AD1F00" w:rsidRPr="7C3446BF">
        <w:rPr>
          <w:rFonts w:ascii="Calibri" w:eastAsia="Calibri" w:hAnsi="Calibri" w:cs="Times New Roman"/>
          <w:lang w:eastAsia="pl-PL"/>
        </w:rPr>
        <w:t xml:space="preserve"> Obligatoryjn</w:t>
      </w:r>
      <w:r w:rsidRPr="7C3446BF">
        <w:rPr>
          <w:rFonts w:ascii="Calibri" w:eastAsia="Calibri" w:hAnsi="Calibri" w:cs="Times New Roman"/>
          <w:lang w:eastAsia="pl-PL"/>
        </w:rPr>
        <w:t>e OBL.1.1 – OBL 1.</w:t>
      </w:r>
      <w:r w:rsidR="00334694">
        <w:rPr>
          <w:rFonts w:ascii="Calibri" w:eastAsia="Calibri" w:hAnsi="Calibri" w:cs="Times New Roman"/>
          <w:lang w:eastAsia="pl-PL"/>
        </w:rPr>
        <w:t>33</w:t>
      </w:r>
      <w:r w:rsidRPr="7C3446BF">
        <w:rPr>
          <w:rFonts w:ascii="Calibri" w:eastAsia="Calibri" w:hAnsi="Calibri" w:cs="Times New Roman"/>
          <w:lang w:eastAsia="pl-PL"/>
        </w:rPr>
        <w:t xml:space="preserve"> przy czym spełnienie będzie weryfikowane na podstawie Wyników Prac B+R,</w:t>
      </w:r>
    </w:p>
    <w:p w14:paraId="713EE6B9" w14:textId="53AC0126" w:rsidR="00AD1F00" w:rsidRPr="00AD1C6F" w:rsidRDefault="506041E1" w:rsidP="00B3280C">
      <w:pPr>
        <w:pStyle w:val="Akapitzlist"/>
        <w:numPr>
          <w:ilvl w:val="0"/>
          <w:numId w:val="25"/>
        </w:numPr>
        <w:spacing w:line="259" w:lineRule="auto"/>
        <w:jc w:val="both"/>
        <w:rPr>
          <w:rFonts w:ascii="Calibri" w:eastAsia="Calibri" w:hAnsi="Calibri" w:cs="Times New Roman"/>
          <w:lang w:eastAsia="pl-PL"/>
        </w:rPr>
      </w:pPr>
      <w:r w:rsidRPr="7C93B01D">
        <w:rPr>
          <w:rFonts w:ascii="Calibri" w:eastAsia="Calibri" w:hAnsi="Calibri" w:cs="Times New Roman"/>
          <w:lang w:eastAsia="pl-PL"/>
        </w:rPr>
        <w:t xml:space="preserve">czy Wykonawca spełnia Wymagania Obligatoryjne </w:t>
      </w:r>
      <w:r w:rsidR="00334694" w:rsidRPr="7D277155">
        <w:rPr>
          <w:rStyle w:val="Domylnaczcionkaakapitu1"/>
          <w:color w:val="000000" w:themeColor="text1"/>
          <w:szCs w:val="22"/>
          <w:lang w:eastAsia="pl-PL"/>
        </w:rPr>
        <w:t>OBL1.1, OBL1.3, OBL1.4, OBL1.7- OBL1.23, OBL.1.29</w:t>
      </w:r>
      <w:r w:rsidR="00334694">
        <w:rPr>
          <w:rStyle w:val="Domylnaczcionkaakapitu1"/>
          <w:color w:val="000000" w:themeColor="text1"/>
          <w:szCs w:val="22"/>
          <w:lang w:eastAsia="pl-PL"/>
        </w:rPr>
        <w:t>-OBL.1.33</w:t>
      </w:r>
      <w:r w:rsidRPr="7C93B01D">
        <w:rPr>
          <w:rFonts w:ascii="Calibri" w:eastAsia="Times New Roman" w:hAnsi="Calibri" w:cs="Times New Roman"/>
          <w:color w:val="000000" w:themeColor="text1"/>
          <w:lang w:eastAsia="pl-PL"/>
        </w:rPr>
        <w:t>,</w:t>
      </w:r>
      <w:r w:rsidRPr="7C93B01D">
        <w:rPr>
          <w:rFonts w:ascii="Calibri" w:eastAsia="Calibri" w:hAnsi="Calibri"/>
          <w:color w:val="000000" w:themeColor="text1"/>
          <w:lang w:eastAsia="pl-PL"/>
        </w:rPr>
        <w:t xml:space="preserve"> </w:t>
      </w:r>
      <w:r w:rsidRPr="7C93B01D">
        <w:rPr>
          <w:rFonts w:ascii="Calibri" w:eastAsia="Calibri" w:hAnsi="Calibri" w:cs="Times New Roman"/>
          <w:lang w:eastAsia="pl-PL"/>
        </w:rPr>
        <w:t xml:space="preserve">przy czym spełnienie będzie weryfikowane </w:t>
      </w:r>
      <w:r w:rsidR="7E08D77A" w:rsidRPr="7C93B01D">
        <w:rPr>
          <w:rFonts w:ascii="Calibri" w:eastAsia="Calibri" w:hAnsi="Calibri" w:cs="Calibri"/>
          <w:color w:val="000000" w:themeColor="text1"/>
        </w:rPr>
        <w:t>na podstawie Testów Prototypu Systemu,</w:t>
      </w:r>
    </w:p>
    <w:p w14:paraId="2DF4C6D5" w14:textId="4E6A83A2" w:rsidR="00EA31B3" w:rsidRPr="00AD1C6F" w:rsidRDefault="00EA31B3" w:rsidP="00B3280C">
      <w:pPr>
        <w:pStyle w:val="Akapitzlist"/>
        <w:numPr>
          <w:ilvl w:val="0"/>
          <w:numId w:val="25"/>
        </w:numPr>
        <w:spacing w:line="259" w:lineRule="auto"/>
        <w:jc w:val="both"/>
        <w:rPr>
          <w:rFonts w:ascii="Calibri" w:eastAsia="Calibri" w:hAnsi="Calibri" w:cs="Times New Roman"/>
          <w:lang w:eastAsia="pl-PL"/>
        </w:rPr>
      </w:pPr>
      <w:r w:rsidRPr="7C3446BF">
        <w:rPr>
          <w:rFonts w:ascii="Calibri" w:eastAsia="Calibri" w:hAnsi="Calibri" w:cs="Times New Roman"/>
          <w:lang w:eastAsia="pl-PL"/>
        </w:rPr>
        <w:lastRenderedPageBreak/>
        <w:t>czy Wykonawca spełnia Wymagania Konkursowe KON 1.1A – KON 1.9</w:t>
      </w:r>
      <w:r w:rsidR="00334694">
        <w:rPr>
          <w:rFonts w:ascii="Calibri" w:eastAsia="Calibri" w:hAnsi="Calibri" w:cs="Times New Roman"/>
          <w:lang w:eastAsia="pl-PL"/>
        </w:rPr>
        <w:t>A</w:t>
      </w:r>
      <w:r w:rsidRPr="7C3446BF">
        <w:rPr>
          <w:rFonts w:ascii="Calibri" w:eastAsia="Calibri" w:hAnsi="Calibri" w:cs="Times New Roman"/>
          <w:lang w:eastAsia="pl-PL"/>
        </w:rPr>
        <w:t xml:space="preserve"> przy czym spełnienie będzie weryfikowane na podstawie Wyników Prac </w:t>
      </w:r>
      <w:r w:rsidR="009019DD">
        <w:rPr>
          <w:rFonts w:ascii="Calibri" w:eastAsia="Calibri" w:hAnsi="Calibri" w:cs="Times New Roman"/>
          <w:lang w:eastAsia="pl-PL"/>
        </w:rPr>
        <w:t>Etapu</w:t>
      </w:r>
      <w:r w:rsidRPr="7C3446BF">
        <w:rPr>
          <w:rFonts w:ascii="Calibri" w:eastAsia="Calibri" w:hAnsi="Calibri" w:cs="Times New Roman"/>
          <w:lang w:eastAsia="pl-PL"/>
        </w:rPr>
        <w:t>,</w:t>
      </w:r>
    </w:p>
    <w:p w14:paraId="1F5D0760" w14:textId="3653C3BE" w:rsidR="00EA31B3" w:rsidRPr="00AD1C6F" w:rsidRDefault="00EA31B3" w:rsidP="00B3280C">
      <w:pPr>
        <w:pStyle w:val="Akapitzlist"/>
        <w:numPr>
          <w:ilvl w:val="0"/>
          <w:numId w:val="25"/>
        </w:numPr>
        <w:spacing w:line="259" w:lineRule="auto"/>
        <w:jc w:val="both"/>
        <w:rPr>
          <w:rFonts w:ascii="Calibri" w:eastAsia="Calibri" w:hAnsi="Calibri" w:cs="Times New Roman"/>
          <w:lang w:eastAsia="pl-PL"/>
        </w:rPr>
      </w:pPr>
      <w:r w:rsidRPr="7C3446BF">
        <w:rPr>
          <w:rFonts w:ascii="Calibri" w:eastAsia="Calibri" w:hAnsi="Calibri" w:cs="Times New Roman"/>
          <w:lang w:eastAsia="pl-PL"/>
        </w:rPr>
        <w:t>czy Wykonawca spełnia Wymagania Konkursowe KON 1.1A – KON 1.6</w:t>
      </w:r>
      <w:r w:rsidR="00334694">
        <w:rPr>
          <w:rFonts w:ascii="Calibri" w:eastAsia="Calibri" w:hAnsi="Calibri" w:cs="Times New Roman"/>
          <w:lang w:eastAsia="pl-PL"/>
        </w:rPr>
        <w:t>A</w:t>
      </w:r>
      <w:r w:rsidRPr="7C3446BF">
        <w:rPr>
          <w:rFonts w:ascii="Calibri" w:eastAsia="Times New Roman" w:hAnsi="Calibri" w:cs="Times New Roman"/>
          <w:color w:val="000000" w:themeColor="text1"/>
          <w:lang w:eastAsia="pl-PL"/>
        </w:rPr>
        <w:t>,</w:t>
      </w:r>
      <w:r w:rsidRPr="7C3446BF">
        <w:rPr>
          <w:rFonts w:ascii="Calibri" w:eastAsia="Calibri" w:hAnsi="Calibri"/>
          <w:color w:val="000000" w:themeColor="text1"/>
          <w:lang w:eastAsia="pl-PL"/>
        </w:rPr>
        <w:t xml:space="preserve"> </w:t>
      </w:r>
      <w:r w:rsidRPr="7C3446BF">
        <w:rPr>
          <w:rFonts w:ascii="Calibri" w:eastAsia="Calibri" w:hAnsi="Calibri" w:cs="Times New Roman"/>
          <w:lang w:eastAsia="pl-PL"/>
        </w:rPr>
        <w:t xml:space="preserve">przy czym spełnienie będzie weryfikowane </w:t>
      </w:r>
      <w:r w:rsidRPr="7C3446BF">
        <w:rPr>
          <w:rFonts w:ascii="Calibri" w:eastAsia="Calibri" w:hAnsi="Calibri" w:cs="Calibri"/>
          <w:color w:val="000000" w:themeColor="text1"/>
        </w:rPr>
        <w:t>na podstawie Testów Prototypu Systemu,</w:t>
      </w:r>
    </w:p>
    <w:p w14:paraId="6F3D6189" w14:textId="0507B106" w:rsidR="00EA31B3" w:rsidRPr="00AD1C6F" w:rsidRDefault="00EA31B3" w:rsidP="00B3280C">
      <w:pPr>
        <w:pStyle w:val="Akapitzlist"/>
        <w:numPr>
          <w:ilvl w:val="0"/>
          <w:numId w:val="25"/>
        </w:numPr>
        <w:spacing w:line="259" w:lineRule="auto"/>
        <w:jc w:val="both"/>
        <w:rPr>
          <w:rFonts w:ascii="Calibri" w:eastAsia="Calibri" w:hAnsi="Calibri" w:cs="Times New Roman"/>
          <w:lang w:eastAsia="pl-PL"/>
        </w:rPr>
      </w:pPr>
      <w:r w:rsidRPr="7C3446BF">
        <w:rPr>
          <w:rFonts w:ascii="Calibri" w:eastAsia="Calibri" w:hAnsi="Calibri" w:cs="Times New Roman"/>
          <w:lang w:eastAsia="pl-PL"/>
        </w:rPr>
        <w:t>czy Wykonawca spełnia Wymagania</w:t>
      </w:r>
      <w:r w:rsidR="00AD1F00" w:rsidRPr="7C3446BF">
        <w:rPr>
          <w:rFonts w:ascii="Calibri" w:eastAsia="Calibri" w:hAnsi="Calibri" w:cs="Times New Roman"/>
          <w:lang w:eastAsia="pl-PL"/>
        </w:rPr>
        <w:t xml:space="preserve"> Jakościow</w:t>
      </w:r>
      <w:r w:rsidRPr="7C3446BF">
        <w:rPr>
          <w:rFonts w:ascii="Calibri" w:eastAsia="Calibri" w:hAnsi="Calibri" w:cs="Times New Roman"/>
          <w:lang w:eastAsia="pl-PL"/>
        </w:rPr>
        <w:t>e</w:t>
      </w:r>
      <w:r w:rsidR="00AD1F00" w:rsidRPr="7C3446BF">
        <w:rPr>
          <w:rFonts w:ascii="Calibri" w:eastAsia="Calibri" w:hAnsi="Calibri" w:cs="Times New Roman"/>
          <w:lang w:eastAsia="pl-PL"/>
        </w:rPr>
        <w:t xml:space="preserve"> nr JAK 1.1</w:t>
      </w:r>
      <w:r w:rsidR="00334694">
        <w:rPr>
          <w:rFonts w:ascii="Calibri" w:eastAsia="Calibri" w:hAnsi="Calibri" w:cs="Times New Roman"/>
          <w:lang w:eastAsia="pl-PL"/>
        </w:rPr>
        <w:t>A</w:t>
      </w:r>
      <w:r w:rsidR="00AD1F00" w:rsidRPr="7C3446BF">
        <w:rPr>
          <w:rFonts w:ascii="Calibri" w:eastAsia="Calibri" w:hAnsi="Calibri" w:cs="Times New Roman"/>
          <w:lang w:eastAsia="pl-PL"/>
        </w:rPr>
        <w:t xml:space="preserve"> –JAK 1.6</w:t>
      </w:r>
      <w:r w:rsidR="00334694">
        <w:rPr>
          <w:rFonts w:ascii="Calibri" w:eastAsia="Calibri" w:hAnsi="Calibri" w:cs="Times New Roman"/>
          <w:lang w:eastAsia="pl-PL"/>
        </w:rPr>
        <w:t>A</w:t>
      </w:r>
      <w:r w:rsidR="00AD1F00" w:rsidRPr="7C3446BF">
        <w:rPr>
          <w:rFonts w:ascii="Calibri" w:eastAsia="Calibri" w:hAnsi="Calibri" w:cs="Times New Roman"/>
          <w:lang w:eastAsia="pl-PL"/>
        </w:rPr>
        <w:t xml:space="preserve"> </w:t>
      </w:r>
      <w:r w:rsidRPr="7C3446BF">
        <w:rPr>
          <w:rFonts w:ascii="Calibri" w:eastAsia="Calibri" w:hAnsi="Calibri" w:cs="Times New Roman"/>
          <w:lang w:eastAsia="pl-PL"/>
        </w:rPr>
        <w:t xml:space="preserve">przy czym spełnienie będzie weryfikowane na podstawie Wyników Prac </w:t>
      </w:r>
      <w:r w:rsidR="001F1ACD">
        <w:rPr>
          <w:rFonts w:ascii="Calibri" w:eastAsia="Calibri" w:hAnsi="Calibri" w:cs="Times New Roman"/>
          <w:lang w:eastAsia="pl-PL"/>
        </w:rPr>
        <w:t>Etapu</w:t>
      </w:r>
      <w:r w:rsidRPr="7C3446BF">
        <w:rPr>
          <w:rFonts w:ascii="Calibri" w:eastAsia="Calibri" w:hAnsi="Calibri" w:cs="Times New Roman"/>
          <w:lang w:eastAsia="pl-PL"/>
        </w:rPr>
        <w:t>,</w:t>
      </w:r>
    </w:p>
    <w:p w14:paraId="6A7F2F63" w14:textId="77777777" w:rsidR="00EA31B3" w:rsidRPr="00AD1C6F" w:rsidRDefault="00EA31B3" w:rsidP="00B3280C">
      <w:pPr>
        <w:spacing w:line="259" w:lineRule="auto"/>
        <w:jc w:val="both"/>
        <w:rPr>
          <w:lang w:eastAsia="pl-PL"/>
        </w:rPr>
      </w:pPr>
    </w:p>
    <w:p w14:paraId="28F99BC1" w14:textId="49893018" w:rsidR="002C279F" w:rsidRPr="00AD1C6F" w:rsidRDefault="002C279F" w:rsidP="00B3280C">
      <w:pPr>
        <w:spacing w:line="259" w:lineRule="auto"/>
        <w:jc w:val="both"/>
        <w:rPr>
          <w:lang w:eastAsia="pl-PL"/>
        </w:rPr>
      </w:pPr>
      <w:r w:rsidRPr="7C3446BF">
        <w:rPr>
          <w:lang w:eastAsia="pl-PL"/>
        </w:rPr>
        <w:t>Zamawiający dokonuje Selekcji Wykonawców na podstawie Wymagań Obligatoryjnych, Jakościowych oraz Konkursowych i sprawdza, czy powyższe Wymagania zostały spełnione</w:t>
      </w:r>
      <w:r w:rsidR="00236159" w:rsidRPr="7C3446BF">
        <w:rPr>
          <w:lang w:eastAsia="pl-PL"/>
        </w:rPr>
        <w:t xml:space="preserve"> d</w:t>
      </w:r>
      <w:r w:rsidR="00334694">
        <w:rPr>
          <w:lang w:eastAsia="pl-PL"/>
        </w:rPr>
        <w:t xml:space="preserve">la Systemu </w:t>
      </w:r>
      <w:r w:rsidR="00236159" w:rsidRPr="7C3446BF">
        <w:rPr>
          <w:lang w:eastAsia="pl-PL"/>
        </w:rPr>
        <w:t>Budynku Jednorodzinnego ora</w:t>
      </w:r>
      <w:r w:rsidR="008374C9" w:rsidRPr="7C3446BF">
        <w:rPr>
          <w:lang w:eastAsia="pl-PL"/>
        </w:rPr>
        <w:t>z</w:t>
      </w:r>
      <w:r w:rsidR="00236159" w:rsidRPr="7C3446BF">
        <w:rPr>
          <w:lang w:eastAsia="pl-PL"/>
        </w:rPr>
        <w:t xml:space="preserve"> dla </w:t>
      </w:r>
      <w:r w:rsidR="00334694">
        <w:rPr>
          <w:lang w:eastAsia="pl-PL"/>
        </w:rPr>
        <w:t xml:space="preserve">Systemu </w:t>
      </w:r>
      <w:r w:rsidR="00236159" w:rsidRPr="7C3446BF">
        <w:rPr>
          <w:lang w:eastAsia="pl-PL"/>
        </w:rPr>
        <w:t xml:space="preserve">Budynku Szkoły, </w:t>
      </w:r>
      <w:r w:rsidR="00EA31B3" w:rsidRPr="7C3446BF">
        <w:rPr>
          <w:lang w:eastAsia="pl-PL"/>
        </w:rPr>
        <w:t>w tym dla Systemu Budynku Jednorodzinnego na podstawie Wyników Prac B+R, natomiast dla Systemu Budynku Szkoły na podstawie Dokumentacji dla Systemu Budynku Szkoły</w:t>
      </w:r>
      <w:r w:rsidR="00743708" w:rsidRPr="7C3446BF">
        <w:rPr>
          <w:lang w:eastAsia="pl-PL"/>
        </w:rPr>
        <w:t>.</w:t>
      </w:r>
    </w:p>
    <w:p w14:paraId="16B4F455" w14:textId="77777777" w:rsidR="00AD1F00" w:rsidRPr="00AD1C6F" w:rsidRDefault="00AD1F00" w:rsidP="00B3280C">
      <w:pPr>
        <w:spacing w:line="259" w:lineRule="auto"/>
        <w:jc w:val="both"/>
        <w:rPr>
          <w:lang w:eastAsia="pl-PL"/>
        </w:rPr>
      </w:pPr>
    </w:p>
    <w:p w14:paraId="55C90017" w14:textId="2EEE0172" w:rsidR="00AD1F00" w:rsidRPr="00AD1C6F" w:rsidRDefault="002C279F" w:rsidP="00B3280C">
      <w:pPr>
        <w:spacing w:line="259" w:lineRule="auto"/>
        <w:jc w:val="both"/>
        <w:rPr>
          <w:lang w:eastAsia="pl-PL"/>
        </w:rPr>
      </w:pPr>
      <w:r w:rsidRPr="7C3446BF">
        <w:rPr>
          <w:lang w:eastAsia="pl-PL"/>
        </w:rPr>
        <w:t xml:space="preserve">W wyniku Selekcji Wykonawców do Etapu II, Zamawiający wybierze Wykonawcę, który zostanie dopuszczony do realizacji Etapu II i dalszych prac badawczo-rozwojowych nad </w:t>
      </w:r>
      <w:r w:rsidR="00AD1F00" w:rsidRPr="7C3446BF">
        <w:rPr>
          <w:lang w:eastAsia="pl-PL"/>
        </w:rPr>
        <w:t>Systemem do retencjonowania i oczyszczania wody deszczowej.</w:t>
      </w:r>
    </w:p>
    <w:p w14:paraId="7EF54635" w14:textId="00697559" w:rsidR="00AF0A9E" w:rsidRPr="00AD1C6F" w:rsidRDefault="00A02B34" w:rsidP="00B3280C">
      <w:pPr>
        <w:pStyle w:val="Nagwek1"/>
        <w:spacing w:line="259" w:lineRule="auto"/>
      </w:pPr>
      <w:bookmarkStart w:id="151" w:name="_Toc72409404"/>
      <w:r w:rsidRPr="7C3446BF">
        <w:t>Etap II</w:t>
      </w:r>
      <w:bookmarkEnd w:id="151"/>
      <w:r w:rsidRPr="7C3446BF">
        <w:t xml:space="preserve"> </w:t>
      </w:r>
    </w:p>
    <w:p w14:paraId="11FC693F" w14:textId="6BB1FAD9" w:rsidR="00816C04" w:rsidRPr="00AD1C6F" w:rsidRDefault="0019357D" w:rsidP="00B3280C">
      <w:pPr>
        <w:pStyle w:val="Nagwek2"/>
        <w:spacing w:line="259" w:lineRule="auto"/>
      </w:pPr>
      <w:r w:rsidRPr="7C3446BF">
        <w:t xml:space="preserve"> </w:t>
      </w:r>
      <w:bookmarkStart w:id="152" w:name="_Toc72409405"/>
      <w:r w:rsidRPr="7C3446BF">
        <w:t>Informacje wstępne</w:t>
      </w:r>
      <w:bookmarkEnd w:id="152"/>
      <w:r w:rsidRPr="7C3446BF">
        <w:t xml:space="preserve"> </w:t>
      </w:r>
    </w:p>
    <w:p w14:paraId="4CEF094F" w14:textId="751719A8" w:rsidR="008773A3" w:rsidRPr="00AD1C6F" w:rsidRDefault="00A02B34" w:rsidP="00B3280C">
      <w:pPr>
        <w:spacing w:line="259" w:lineRule="auto"/>
        <w:jc w:val="both"/>
        <w:rPr>
          <w:lang w:eastAsia="pl-PL"/>
        </w:rPr>
      </w:pPr>
      <w:r w:rsidRPr="7C3446BF">
        <w:rPr>
          <w:lang w:eastAsia="pl-PL"/>
        </w:rPr>
        <w:t>W ramach Etapu I</w:t>
      </w:r>
      <w:r w:rsidR="00DC0D98" w:rsidRPr="7C3446BF">
        <w:rPr>
          <w:lang w:eastAsia="pl-PL"/>
        </w:rPr>
        <w:t>I</w:t>
      </w:r>
      <w:r w:rsidRPr="7C3446BF">
        <w:rPr>
          <w:lang w:eastAsia="pl-PL"/>
        </w:rPr>
        <w:t xml:space="preserve"> </w:t>
      </w:r>
      <w:r w:rsidR="092E17EE" w:rsidRPr="7C3446BF">
        <w:rPr>
          <w:lang w:eastAsia="pl-PL"/>
        </w:rPr>
        <w:t xml:space="preserve">wybrani </w:t>
      </w:r>
      <w:r w:rsidR="0014567B">
        <w:rPr>
          <w:rFonts w:eastAsia="Calibri"/>
          <w:lang w:eastAsia="pl-PL"/>
        </w:rPr>
        <w:t>Uczestnicy Przedsięwzięcia</w:t>
      </w:r>
      <w:r w:rsidR="0014567B" w:rsidRPr="7C3446BF">
        <w:rPr>
          <w:lang w:eastAsia="pl-PL"/>
        </w:rPr>
        <w:t xml:space="preserve"> </w:t>
      </w:r>
      <w:r w:rsidR="004F488E" w:rsidRPr="7C3446BF">
        <w:rPr>
          <w:lang w:eastAsia="pl-PL"/>
        </w:rPr>
        <w:t>prowadzą prace badawcz</w:t>
      </w:r>
      <w:r w:rsidR="0014567B">
        <w:rPr>
          <w:lang w:eastAsia="pl-PL"/>
        </w:rPr>
        <w:t>o-rozwojow</w:t>
      </w:r>
      <w:r w:rsidR="004F488E" w:rsidRPr="7C3446BF">
        <w:rPr>
          <w:lang w:eastAsia="pl-PL"/>
        </w:rPr>
        <w:t>e nad dokończeniem i przeniesieniem Wyników Prac Etapu I do Demonstratora A Budynku Jednorodzinnego oraz Demonstratora B Budynku Szkoły</w:t>
      </w:r>
      <w:r w:rsidR="00A03322" w:rsidRPr="7C3446BF">
        <w:rPr>
          <w:lang w:eastAsia="pl-PL"/>
        </w:rPr>
        <w:t>.</w:t>
      </w:r>
      <w:r w:rsidR="00A027DA" w:rsidRPr="7C3446BF">
        <w:rPr>
          <w:lang w:eastAsia="pl-PL"/>
        </w:rPr>
        <w:t xml:space="preserve"> </w:t>
      </w:r>
      <w:r w:rsidR="00A03322" w:rsidRPr="7C3446BF">
        <w:rPr>
          <w:lang w:eastAsia="pl-PL"/>
        </w:rPr>
        <w:t xml:space="preserve">Lokalizacja </w:t>
      </w:r>
      <w:r w:rsidR="00595C49">
        <w:rPr>
          <w:lang w:eastAsia="pl-PL"/>
        </w:rPr>
        <w:t>Nieruchomości Demonstracyjnych</w:t>
      </w:r>
      <w:r w:rsidR="00A03322" w:rsidRPr="7C3446BF">
        <w:rPr>
          <w:lang w:eastAsia="pl-PL"/>
        </w:rPr>
        <w:t xml:space="preserve">, w których zostaną zainstalowane </w:t>
      </w:r>
      <w:proofErr w:type="spellStart"/>
      <w:r w:rsidR="00A03322" w:rsidRPr="7C3446BF">
        <w:rPr>
          <w:lang w:eastAsia="pl-PL"/>
        </w:rPr>
        <w:t>Demonstratory</w:t>
      </w:r>
      <w:proofErr w:type="spellEnd"/>
      <w:r w:rsidR="00D01795" w:rsidRPr="7C3446BF">
        <w:rPr>
          <w:lang w:eastAsia="pl-PL"/>
        </w:rPr>
        <w:t xml:space="preserve">, zostanie zaproponowana przez Zamawiającego, a następnie poddana konsultacjom z Wykonawcami. Wykonawcy mogą także zaproponować i wskazać inne </w:t>
      </w:r>
      <w:r w:rsidR="006B0187">
        <w:rPr>
          <w:lang w:eastAsia="pl-PL"/>
        </w:rPr>
        <w:t>L</w:t>
      </w:r>
      <w:r w:rsidR="00D01795" w:rsidRPr="7C3446BF">
        <w:rPr>
          <w:lang w:eastAsia="pl-PL"/>
        </w:rPr>
        <w:t xml:space="preserve">okalizacje budynków. Ostateczną decyzję odnośnie do wyboru </w:t>
      </w:r>
      <w:r w:rsidR="006B0187">
        <w:rPr>
          <w:lang w:eastAsia="pl-PL"/>
        </w:rPr>
        <w:t>L</w:t>
      </w:r>
      <w:r w:rsidR="00D01795" w:rsidRPr="7C3446BF">
        <w:rPr>
          <w:lang w:eastAsia="pl-PL"/>
        </w:rPr>
        <w:t>okalizacji budynków podejmuje</w:t>
      </w:r>
      <w:r w:rsidR="00AD1F00" w:rsidRPr="7C3446BF">
        <w:rPr>
          <w:lang w:eastAsia="pl-PL"/>
        </w:rPr>
        <w:t xml:space="preserve"> Zamawiający</w:t>
      </w:r>
      <w:r w:rsidR="00F23C0E" w:rsidRPr="7C3446BF">
        <w:rPr>
          <w:lang w:eastAsia="pl-PL"/>
        </w:rPr>
        <w:t xml:space="preserve"> w terminie wskazanym Załączniku nr 2 do Regulaminu</w:t>
      </w:r>
      <w:r w:rsidR="00AD1F00" w:rsidRPr="7C3446BF">
        <w:rPr>
          <w:lang w:eastAsia="pl-PL"/>
        </w:rPr>
        <w:t>.</w:t>
      </w:r>
    </w:p>
    <w:p w14:paraId="5A6FD9E3" w14:textId="360BF2EC" w:rsidR="00376883" w:rsidRPr="00AD1C6F" w:rsidRDefault="00376883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wymaga, aby podczas prowadzenia prac Etapu II Wykonawca bezwzględnie przestrzegał zasad bezpieczeństwa i higieny pracy oraz wszystkie prace realizował zgodnie z obowiązującymi normami. </w:t>
      </w:r>
    </w:p>
    <w:p w14:paraId="704BCB0B" w14:textId="00C34BAE" w:rsidR="006E26FF" w:rsidRPr="00AD1C6F" w:rsidRDefault="00D25B36" w:rsidP="00B3280C">
      <w:pPr>
        <w:pStyle w:val="Nagwek2"/>
        <w:numPr>
          <w:ilvl w:val="1"/>
          <w:numId w:val="6"/>
        </w:numPr>
        <w:spacing w:line="259" w:lineRule="auto"/>
        <w:rPr>
          <w:rFonts w:eastAsia="Calibri" w:cstheme="minorBidi"/>
          <w:lang w:eastAsia="pl-PL"/>
        </w:rPr>
      </w:pPr>
      <w:r>
        <w:rPr>
          <w:rFonts w:cstheme="minorBidi"/>
        </w:rPr>
        <w:t xml:space="preserve"> </w:t>
      </w:r>
      <w:bookmarkStart w:id="153" w:name="_Toc72409406"/>
      <w:r w:rsidR="00A02B34" w:rsidRPr="7C3446BF">
        <w:rPr>
          <w:rFonts w:cstheme="minorBidi"/>
        </w:rPr>
        <w:t>Zakres prac</w:t>
      </w:r>
      <w:r w:rsidR="00564AEF" w:rsidRPr="7C3446BF">
        <w:rPr>
          <w:rFonts w:cstheme="minorBidi"/>
        </w:rPr>
        <w:t xml:space="preserve"> B+R</w:t>
      </w:r>
      <w:r w:rsidR="00A02B34" w:rsidRPr="7C3446BF">
        <w:rPr>
          <w:rFonts w:cstheme="minorBidi"/>
        </w:rPr>
        <w:t xml:space="preserve"> w Etapie I</w:t>
      </w:r>
      <w:r w:rsidR="00D540D2" w:rsidRPr="7C3446BF">
        <w:rPr>
          <w:rFonts w:cstheme="minorBidi"/>
        </w:rPr>
        <w:t>I</w:t>
      </w:r>
      <w:bookmarkEnd w:id="153"/>
    </w:p>
    <w:p w14:paraId="54AAD068" w14:textId="78B21444" w:rsidR="006A21B5" w:rsidRPr="00AD1C6F" w:rsidRDefault="00A02B34" w:rsidP="00B3280C">
      <w:pPr>
        <w:spacing w:after="160" w:line="259" w:lineRule="auto"/>
        <w:jc w:val="both"/>
      </w:pPr>
      <w:r w:rsidRPr="7C3446BF">
        <w:rPr>
          <w:rFonts w:eastAsia="Calibri"/>
          <w:lang w:eastAsia="pl-PL"/>
        </w:rPr>
        <w:t>W Etapie I</w:t>
      </w:r>
      <w:r w:rsidR="009C5930" w:rsidRPr="7C3446BF">
        <w:rPr>
          <w:rFonts w:eastAsia="Calibri"/>
          <w:lang w:eastAsia="pl-PL"/>
        </w:rPr>
        <w:t>I</w:t>
      </w:r>
      <w:r w:rsidRPr="7C3446BF">
        <w:rPr>
          <w:rFonts w:eastAsia="Calibri"/>
          <w:lang w:eastAsia="pl-PL"/>
        </w:rPr>
        <w:t xml:space="preserve"> </w:t>
      </w:r>
      <w:r w:rsidR="00DE7B16" w:rsidRPr="7C3446BF">
        <w:rPr>
          <w:rFonts w:eastAsia="Calibri"/>
          <w:lang w:eastAsia="pl-PL"/>
        </w:rPr>
        <w:t xml:space="preserve">Wykonawca </w:t>
      </w:r>
      <w:r w:rsidR="00564AEF" w:rsidRPr="7C3446BF">
        <w:rPr>
          <w:lang w:eastAsia="pl-PL"/>
        </w:rPr>
        <w:t xml:space="preserve">instaluje </w:t>
      </w:r>
      <w:r w:rsidR="00DE4BA6" w:rsidRPr="7C3446BF">
        <w:rPr>
          <w:lang w:eastAsia="pl-PL"/>
        </w:rPr>
        <w:t xml:space="preserve">System </w:t>
      </w:r>
      <w:r w:rsidR="006A21B5" w:rsidRPr="7C3446BF">
        <w:rPr>
          <w:lang w:eastAsia="pl-PL"/>
        </w:rPr>
        <w:t>dla Budynku</w:t>
      </w:r>
      <w:r w:rsidR="00DE4BA6" w:rsidRPr="7C3446BF">
        <w:rPr>
          <w:lang w:eastAsia="pl-PL"/>
        </w:rPr>
        <w:t xml:space="preserve"> </w:t>
      </w:r>
      <w:r w:rsidR="006A21B5" w:rsidRPr="7C3446BF">
        <w:rPr>
          <w:lang w:eastAsia="pl-PL"/>
        </w:rPr>
        <w:t>J</w:t>
      </w:r>
      <w:r w:rsidR="00DE4BA6" w:rsidRPr="7C3446BF">
        <w:rPr>
          <w:lang w:eastAsia="pl-PL"/>
        </w:rPr>
        <w:t>ednorodzinn</w:t>
      </w:r>
      <w:r w:rsidR="008773A3" w:rsidRPr="7C3446BF">
        <w:rPr>
          <w:lang w:eastAsia="pl-PL"/>
        </w:rPr>
        <w:t>ego</w:t>
      </w:r>
      <w:r w:rsidR="006A21B5" w:rsidRPr="7C3446BF">
        <w:rPr>
          <w:lang w:eastAsia="pl-PL"/>
        </w:rPr>
        <w:t xml:space="preserve"> </w:t>
      </w:r>
      <w:r w:rsidRPr="7C3446BF">
        <w:rPr>
          <w:rFonts w:eastAsia="Calibri"/>
          <w:lang w:eastAsia="pl-PL"/>
        </w:rPr>
        <w:t xml:space="preserve">o </w:t>
      </w:r>
      <w:r w:rsidR="009C5930" w:rsidRPr="7C3446BF">
        <w:rPr>
          <w:rFonts w:eastAsia="Calibri"/>
          <w:lang w:eastAsia="pl-PL"/>
        </w:rPr>
        <w:t xml:space="preserve">zadeklarowanych przez siebie </w:t>
      </w:r>
      <w:r w:rsidRPr="7C3446BF">
        <w:rPr>
          <w:rFonts w:eastAsia="Calibri"/>
          <w:lang w:eastAsia="pl-PL"/>
        </w:rPr>
        <w:t>parametrach i rozwiązaniach</w:t>
      </w:r>
      <w:r w:rsidR="00C52E64" w:rsidRPr="7C3446BF">
        <w:rPr>
          <w:rFonts w:eastAsia="Calibri"/>
          <w:lang w:eastAsia="pl-PL"/>
        </w:rPr>
        <w:t>, sprawdzonych w Etapie I</w:t>
      </w:r>
      <w:r w:rsidRPr="7C3446BF">
        <w:rPr>
          <w:rFonts w:eastAsia="Calibri"/>
          <w:lang w:eastAsia="pl-PL"/>
        </w:rPr>
        <w:t>.</w:t>
      </w:r>
      <w:r w:rsidR="006A21B5" w:rsidRPr="7C3446BF">
        <w:t xml:space="preserve"> </w:t>
      </w:r>
      <w:r w:rsidR="00DE4BA6" w:rsidRPr="7C3446BF">
        <w:t xml:space="preserve">Jednocześnie Wykonawca dostosowuje opracowany </w:t>
      </w:r>
      <w:r w:rsidR="008773A3" w:rsidRPr="7C3446BF">
        <w:t xml:space="preserve">Prototypowy </w:t>
      </w:r>
      <w:r w:rsidR="00DE4BA6" w:rsidRPr="7C3446BF">
        <w:t xml:space="preserve">System do wymogów i potrzeb Szkoły, zgodnie z wynikami przeprowadzonych prac </w:t>
      </w:r>
      <w:r w:rsidR="006A21B5" w:rsidRPr="7C3446BF">
        <w:t>badawczo-rozwojowych</w:t>
      </w:r>
      <w:r w:rsidR="00DE4BA6" w:rsidRPr="7C3446BF">
        <w:t xml:space="preserve"> i dokonuje jego instalacji w </w:t>
      </w:r>
      <w:r w:rsidR="006A21B5" w:rsidRPr="7C3446BF">
        <w:t>B</w:t>
      </w:r>
      <w:r w:rsidR="00DE4BA6" w:rsidRPr="7C3446BF">
        <w:t xml:space="preserve">udynku Szkolnym. </w:t>
      </w:r>
    </w:p>
    <w:p w14:paraId="64C511CB" w14:textId="3CB00DA7" w:rsidR="008773A3" w:rsidRPr="00AD1C6F" w:rsidRDefault="008773A3" w:rsidP="00B3280C">
      <w:pPr>
        <w:spacing w:after="160" w:line="259" w:lineRule="auto"/>
      </w:pPr>
      <w:r w:rsidRPr="7C3446BF">
        <w:t>Wykonawca przeprowadza między innymi prace polegające na:</w:t>
      </w:r>
      <w:r w:rsidR="00D25B36">
        <w:t xml:space="preserve"> </w:t>
      </w:r>
    </w:p>
    <w:p w14:paraId="59DEC4BF" w14:textId="73D6F096" w:rsidR="00DA662E" w:rsidRPr="00AD1C6F" w:rsidRDefault="00DA662E" w:rsidP="00B3280C">
      <w:pPr>
        <w:spacing w:line="259" w:lineRule="auto"/>
        <w:jc w:val="both"/>
      </w:pPr>
      <w:r w:rsidRPr="7C3446BF">
        <w:t>- finalizacji uzyskania pozwoleń na budowę oraz pozwoleń wodno-prawnych,</w:t>
      </w:r>
    </w:p>
    <w:p w14:paraId="22850D42" w14:textId="76B44F38" w:rsidR="008773A3" w:rsidRPr="00AD1C6F" w:rsidRDefault="008773A3" w:rsidP="00B3280C">
      <w:pPr>
        <w:spacing w:line="259" w:lineRule="auto"/>
      </w:pPr>
      <w:r w:rsidRPr="7C3446BF">
        <w:t>- wykonaniu inwentaryzacji Budynku Jednorodzinnego, dla którego dokona implementacji Systemu</w:t>
      </w:r>
      <w:r w:rsidR="00DA662E" w:rsidRPr="7C3446BF">
        <w:t>,</w:t>
      </w:r>
    </w:p>
    <w:p w14:paraId="4DA07B14" w14:textId="4D8AEC05" w:rsidR="008773A3" w:rsidRPr="00AD1C6F" w:rsidRDefault="008773A3" w:rsidP="00B3280C">
      <w:pPr>
        <w:spacing w:line="259" w:lineRule="auto"/>
      </w:pPr>
      <w:r w:rsidRPr="7C3446BF">
        <w:t>- wykonaniu inwentaryzacji Budynku Szkoły, dla którego dokona implementacji Systemu</w:t>
      </w:r>
      <w:r w:rsidR="00DA662E" w:rsidRPr="7C3446BF">
        <w:t>,</w:t>
      </w:r>
    </w:p>
    <w:p w14:paraId="35B36460" w14:textId="6B3BE6E8" w:rsidR="008773A3" w:rsidRPr="00AD1C6F" w:rsidRDefault="008773A3" w:rsidP="00B3280C">
      <w:pPr>
        <w:spacing w:line="259" w:lineRule="auto"/>
      </w:pPr>
      <w:r w:rsidRPr="7C3446BF">
        <w:t xml:space="preserve">- wykonaniu testów działania i optymalizacji pracy </w:t>
      </w:r>
      <w:r w:rsidR="00DA662E" w:rsidRPr="7C3446BF">
        <w:t xml:space="preserve">zainstalowanych </w:t>
      </w:r>
      <w:r w:rsidRPr="7C3446BF">
        <w:t>System</w:t>
      </w:r>
      <w:r w:rsidR="00DA662E" w:rsidRPr="7C3446BF">
        <w:t>ów w obu Budynkach,</w:t>
      </w:r>
    </w:p>
    <w:p w14:paraId="3C7E841D" w14:textId="6BB10B2D" w:rsidR="008773A3" w:rsidRPr="00AD1C6F" w:rsidRDefault="008773A3" w:rsidP="00B3280C">
      <w:pPr>
        <w:spacing w:line="259" w:lineRule="auto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- przygotowaniu niezbędnych dokumentów i wystąpieniu o konieczne pozwolenia dopuszczające opracowywany System do użytkowania zgodnie z polskim prawem</w:t>
      </w:r>
      <w:r w:rsidR="00DA662E" w:rsidRPr="7C3446BF">
        <w:rPr>
          <w:rFonts w:eastAsia="Calibri"/>
          <w:lang w:eastAsia="pl-PL"/>
        </w:rPr>
        <w:t xml:space="preserve">, </w:t>
      </w:r>
    </w:p>
    <w:p w14:paraId="2281E22D" w14:textId="5BE37627" w:rsidR="00DA662E" w:rsidRPr="00AD1C6F" w:rsidRDefault="00DA662E" w:rsidP="00B3280C">
      <w:pPr>
        <w:spacing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- uruchomieniu oraz optymalizacji pracy Systemu w obu Budynkach. </w:t>
      </w:r>
    </w:p>
    <w:p w14:paraId="6E04F335" w14:textId="6A745C35" w:rsidR="00CB18E2" w:rsidRPr="00AD1C6F" w:rsidRDefault="008D2837" w:rsidP="00B3280C">
      <w:pPr>
        <w:spacing w:before="120" w:after="160" w:line="259" w:lineRule="auto"/>
        <w:jc w:val="both"/>
        <w:rPr>
          <w:rFonts w:eastAsia="Calibri"/>
          <w:lang w:eastAsia="pl-PL"/>
        </w:rPr>
      </w:pPr>
      <w:r w:rsidRPr="7C3446BF">
        <w:t xml:space="preserve">Wykonawca </w:t>
      </w:r>
      <w:r w:rsidR="00DE4BA6" w:rsidRPr="7C3446BF">
        <w:t xml:space="preserve">przeprowadza </w:t>
      </w:r>
      <w:r w:rsidRPr="7C3446BF">
        <w:t xml:space="preserve">także </w:t>
      </w:r>
      <w:r w:rsidR="00DE4BA6" w:rsidRPr="7C3446BF">
        <w:t>szkolenie</w:t>
      </w:r>
      <w:r w:rsidRPr="7C3446BF">
        <w:t xml:space="preserve"> z </w:t>
      </w:r>
      <w:r w:rsidR="00DE4BA6" w:rsidRPr="7C3446BF">
        <w:t>obsługi Systemu dla jego Użytkowników, tj</w:t>
      </w:r>
      <w:r w:rsidRPr="7C3446BF">
        <w:t>.</w:t>
      </w:r>
      <w:r w:rsidR="00DE4BA6" w:rsidRPr="7C3446BF">
        <w:t xml:space="preserve"> mieszkańców </w:t>
      </w:r>
      <w:r w:rsidR="00DA662E" w:rsidRPr="7C3446BF">
        <w:t>Budynku J</w:t>
      </w:r>
      <w:r w:rsidR="00DE4BA6" w:rsidRPr="7C3446BF">
        <w:t xml:space="preserve">ednorodzinnego oraz administratora </w:t>
      </w:r>
      <w:r w:rsidR="00DA662E" w:rsidRPr="7C3446BF">
        <w:t>B</w:t>
      </w:r>
      <w:r w:rsidR="00DE4BA6" w:rsidRPr="7C3446BF">
        <w:t xml:space="preserve">udynku </w:t>
      </w:r>
      <w:r w:rsidR="00DA662E" w:rsidRPr="7C3446BF">
        <w:t>S</w:t>
      </w:r>
      <w:r w:rsidR="00DE4BA6" w:rsidRPr="7C3446BF">
        <w:t>zko</w:t>
      </w:r>
      <w:r w:rsidR="00DA662E" w:rsidRPr="7C3446BF">
        <w:t>ły</w:t>
      </w:r>
      <w:r w:rsidR="00AD1F00" w:rsidRPr="7C3446BF">
        <w:t>.</w:t>
      </w:r>
      <w:r w:rsidR="00D25B36">
        <w:t xml:space="preserve"> </w:t>
      </w:r>
    </w:p>
    <w:p w14:paraId="70EAD8AC" w14:textId="6E579322" w:rsidR="00682783" w:rsidRPr="00AD1C6F" w:rsidRDefault="00682783" w:rsidP="00B3280C">
      <w:pPr>
        <w:pStyle w:val="Nagwek2"/>
        <w:numPr>
          <w:ilvl w:val="1"/>
          <w:numId w:val="6"/>
        </w:numPr>
        <w:spacing w:line="259" w:lineRule="auto"/>
        <w:rPr>
          <w:rFonts w:cstheme="minorBidi"/>
        </w:rPr>
      </w:pPr>
      <w:bookmarkStart w:id="154" w:name="_Toc72409407"/>
      <w:r w:rsidRPr="7C3446BF">
        <w:rPr>
          <w:rFonts w:cstheme="minorBidi"/>
        </w:rPr>
        <w:lastRenderedPageBreak/>
        <w:t>Wyniki Prac Etapu II</w:t>
      </w:r>
      <w:bookmarkEnd w:id="154"/>
    </w:p>
    <w:p w14:paraId="7C8722A9" w14:textId="77777777" w:rsidR="00682783" w:rsidRPr="00AD1C6F" w:rsidRDefault="00682783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W ramach Etapu II Wykonawca opracowuje Wyniki Prac Etapu II, które przedstawia Zamawiającemu do oceny. Listę Wyników Prac Etapu II przedstawiono w Tabeli poniżej. </w:t>
      </w:r>
    </w:p>
    <w:p w14:paraId="1DE174F2" w14:textId="46202918" w:rsidR="00D75F04" w:rsidRPr="00AD1C6F" w:rsidRDefault="00D75F04" w:rsidP="00B3280C">
      <w:pPr>
        <w:pStyle w:val="Legenda"/>
        <w:keepNext/>
        <w:spacing w:line="259" w:lineRule="auto"/>
        <w:rPr>
          <w:b/>
          <w:bCs/>
          <w:sz w:val="22"/>
          <w:szCs w:val="22"/>
        </w:rPr>
      </w:pPr>
      <w:bookmarkStart w:id="155" w:name="_Ref71548982"/>
      <w:bookmarkStart w:id="156" w:name="_Ref71550868"/>
      <w:r w:rsidRPr="7C3446BF">
        <w:rPr>
          <w:b/>
          <w:bCs/>
          <w:sz w:val="22"/>
          <w:szCs w:val="22"/>
        </w:rPr>
        <w:t xml:space="preserve">Tabela </w:t>
      </w:r>
      <w:r w:rsidRPr="7C3446BF">
        <w:rPr>
          <w:b/>
          <w:bCs/>
          <w:sz w:val="22"/>
          <w:szCs w:val="22"/>
        </w:rPr>
        <w:fldChar w:fldCharType="begin"/>
      </w:r>
      <w:r w:rsidRPr="7C3446BF">
        <w:rPr>
          <w:b/>
          <w:bCs/>
          <w:sz w:val="22"/>
          <w:szCs w:val="22"/>
        </w:rPr>
        <w:instrText xml:space="preserve"> SEQ Tabela \* ARABIC </w:instrText>
      </w:r>
      <w:r w:rsidRPr="7C3446BF">
        <w:rPr>
          <w:b/>
          <w:bCs/>
          <w:sz w:val="22"/>
          <w:szCs w:val="22"/>
        </w:rPr>
        <w:fldChar w:fldCharType="separate"/>
      </w:r>
      <w:r w:rsidRPr="7C3446BF">
        <w:rPr>
          <w:b/>
          <w:bCs/>
          <w:noProof/>
          <w:sz w:val="22"/>
          <w:szCs w:val="22"/>
        </w:rPr>
        <w:t>5</w:t>
      </w:r>
      <w:r w:rsidRPr="7C3446BF">
        <w:rPr>
          <w:b/>
          <w:bCs/>
          <w:sz w:val="22"/>
          <w:szCs w:val="22"/>
        </w:rPr>
        <w:fldChar w:fldCharType="end"/>
      </w:r>
      <w:bookmarkEnd w:id="155"/>
      <w:r w:rsidRPr="7C3446BF">
        <w:rPr>
          <w:b/>
          <w:bCs/>
          <w:sz w:val="22"/>
          <w:szCs w:val="22"/>
        </w:rPr>
        <w:t>. Wyniki Prac Etapu II</w:t>
      </w:r>
      <w:bookmarkEnd w:id="156"/>
    </w:p>
    <w:tbl>
      <w:tblPr>
        <w:tblStyle w:val="Tabela-Siatka2"/>
        <w:tblW w:w="9319" w:type="dxa"/>
        <w:tblLook w:val="04A0" w:firstRow="1" w:lastRow="0" w:firstColumn="1" w:lastColumn="0" w:noHBand="0" w:noVBand="1"/>
      </w:tblPr>
      <w:tblGrid>
        <w:gridCol w:w="536"/>
        <w:gridCol w:w="2257"/>
        <w:gridCol w:w="4573"/>
        <w:gridCol w:w="1953"/>
      </w:tblGrid>
      <w:tr w:rsidR="00682783" w:rsidRPr="00B3280C" w14:paraId="5E3B6D8D" w14:textId="77777777" w:rsidTr="00B3280C">
        <w:trPr>
          <w:trHeight w:val="471"/>
          <w:tblHeader/>
        </w:trPr>
        <w:tc>
          <w:tcPr>
            <w:tcW w:w="536" w:type="dxa"/>
            <w:shd w:val="clear" w:color="auto" w:fill="C5E0B3" w:themeFill="accent6" w:themeFillTint="66"/>
            <w:vAlign w:val="center"/>
          </w:tcPr>
          <w:p w14:paraId="0FC0E1E7" w14:textId="77777777" w:rsidR="00682783" w:rsidRPr="00B3280C" w:rsidRDefault="00682783" w:rsidP="00B3280C">
            <w:pPr>
              <w:spacing w:after="160" w:line="259" w:lineRule="auto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L.p.</w:t>
            </w:r>
          </w:p>
        </w:tc>
        <w:tc>
          <w:tcPr>
            <w:tcW w:w="2257" w:type="dxa"/>
            <w:shd w:val="clear" w:color="auto" w:fill="C5E0B3" w:themeFill="accent6" w:themeFillTint="66"/>
            <w:vAlign w:val="center"/>
          </w:tcPr>
          <w:p w14:paraId="75A712F6" w14:textId="77777777" w:rsidR="00682783" w:rsidRPr="00B3280C" w:rsidRDefault="00682783" w:rsidP="00B3280C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Wynik Prac Etapu II</w:t>
            </w:r>
          </w:p>
        </w:tc>
        <w:tc>
          <w:tcPr>
            <w:tcW w:w="4573" w:type="dxa"/>
            <w:shd w:val="clear" w:color="auto" w:fill="C5E0B3" w:themeFill="accent6" w:themeFillTint="66"/>
            <w:vAlign w:val="center"/>
          </w:tcPr>
          <w:p w14:paraId="258F627A" w14:textId="77777777" w:rsidR="00682783" w:rsidRPr="00B3280C" w:rsidRDefault="00682783" w:rsidP="00B3280C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 xml:space="preserve">Wymagania dla Wyniku </w:t>
            </w:r>
          </w:p>
          <w:p w14:paraId="08C1A695" w14:textId="77777777" w:rsidR="00682783" w:rsidRPr="00B3280C" w:rsidRDefault="00682783" w:rsidP="00B3280C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Prac Etapu II</w:t>
            </w:r>
          </w:p>
        </w:tc>
        <w:tc>
          <w:tcPr>
            <w:tcW w:w="1953" w:type="dxa"/>
            <w:shd w:val="clear" w:color="auto" w:fill="C5E0B3" w:themeFill="accent6" w:themeFillTint="66"/>
          </w:tcPr>
          <w:p w14:paraId="082067D1" w14:textId="4FAE9943" w:rsidR="00682783" w:rsidRPr="00B3280C" w:rsidRDefault="00682783" w:rsidP="00B3280C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Termin przekazania Zamawiającemu Wyniku Prac Etapu II</w:t>
            </w:r>
          </w:p>
        </w:tc>
      </w:tr>
      <w:tr w:rsidR="00682783" w:rsidRPr="00B3280C" w14:paraId="0EC2B9EB" w14:textId="77777777" w:rsidTr="00B3280C">
        <w:trPr>
          <w:trHeight w:val="571"/>
        </w:trPr>
        <w:tc>
          <w:tcPr>
            <w:tcW w:w="536" w:type="dxa"/>
            <w:shd w:val="clear" w:color="auto" w:fill="E2EFD9" w:themeFill="accent6" w:themeFillTint="33"/>
          </w:tcPr>
          <w:p w14:paraId="28E6B602" w14:textId="77777777" w:rsidR="00682783" w:rsidRPr="00B3280C" w:rsidRDefault="00682783" w:rsidP="00B3280C">
            <w:pPr>
              <w:numPr>
                <w:ilvl w:val="0"/>
                <w:numId w:val="1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57" w:type="dxa"/>
          </w:tcPr>
          <w:p w14:paraId="35E120E7" w14:textId="77777777" w:rsidR="00682783" w:rsidRPr="00B3280C" w:rsidRDefault="00682783" w:rsidP="00B3280C">
            <w:pPr>
              <w:spacing w:line="259" w:lineRule="auto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Demonstrator A, czyli zainstalowany System w Budynku Jednorodzinnym</w:t>
            </w:r>
          </w:p>
        </w:tc>
        <w:tc>
          <w:tcPr>
            <w:tcW w:w="4573" w:type="dxa"/>
          </w:tcPr>
          <w:p w14:paraId="18B7FDE9" w14:textId="124040BD" w:rsidR="00682783" w:rsidRPr="00B3280C" w:rsidRDefault="00682783" w:rsidP="00B3280C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System do retencjonowania i oczyszczania wody zainstalowany w Budynku Jednorodzinnym, w </w:t>
            </w:r>
            <w:r w:rsidR="006B0187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L</w:t>
            </w: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okalizacji wskazanej przez Zamawiającego</w:t>
            </w:r>
          </w:p>
        </w:tc>
        <w:tc>
          <w:tcPr>
            <w:tcW w:w="1953" w:type="dxa"/>
          </w:tcPr>
          <w:p w14:paraId="65948BC4" w14:textId="78BA4F30" w:rsidR="00682783" w:rsidRPr="00B3280C" w:rsidRDefault="00682783" w:rsidP="00B3280C">
            <w:pPr>
              <w:spacing w:after="160"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W Terminie </w:t>
            </w:r>
            <w:r w:rsidR="007F29CC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Doręczenia </w:t>
            </w: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Wyników Prac Etapu II</w:t>
            </w:r>
          </w:p>
        </w:tc>
      </w:tr>
      <w:tr w:rsidR="00682783" w:rsidRPr="00B3280C" w14:paraId="7B41D3B7" w14:textId="77777777" w:rsidTr="00B3280C">
        <w:trPr>
          <w:trHeight w:val="571"/>
        </w:trPr>
        <w:tc>
          <w:tcPr>
            <w:tcW w:w="536" w:type="dxa"/>
            <w:shd w:val="clear" w:color="auto" w:fill="E2EFD9" w:themeFill="accent6" w:themeFillTint="33"/>
          </w:tcPr>
          <w:p w14:paraId="5F632C6F" w14:textId="77777777" w:rsidR="00682783" w:rsidRPr="00B3280C" w:rsidRDefault="00682783" w:rsidP="00B3280C">
            <w:pPr>
              <w:numPr>
                <w:ilvl w:val="0"/>
                <w:numId w:val="1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57" w:type="dxa"/>
          </w:tcPr>
          <w:p w14:paraId="7AAC83C6" w14:textId="5839AB94" w:rsidR="00682783" w:rsidRPr="00B3280C" w:rsidRDefault="00682783" w:rsidP="00B3280C">
            <w:pPr>
              <w:spacing w:line="259" w:lineRule="auto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Demonstrator B, czyli zainstalowany System w Budynku Szkoły</w:t>
            </w:r>
          </w:p>
        </w:tc>
        <w:tc>
          <w:tcPr>
            <w:tcW w:w="4573" w:type="dxa"/>
          </w:tcPr>
          <w:p w14:paraId="474840E2" w14:textId="46004C21" w:rsidR="00682783" w:rsidRPr="00B3280C" w:rsidRDefault="00682783" w:rsidP="00B3280C">
            <w:pPr>
              <w:spacing w:after="160" w:line="259" w:lineRule="auto"/>
              <w:jc w:val="both"/>
              <w:rPr>
                <w:rStyle w:val="Odwoaniedokomentarza"/>
                <w:rFonts w:asciiTheme="minorHAnsi" w:eastAsiaTheme="minorEastAsia" w:hAnsiTheme="minorHAnsi" w:cstheme="minorHAnsi"/>
                <w:sz w:val="20"/>
                <w:szCs w:val="20"/>
                <w:lang w:eastAsia="en-US"/>
              </w:rPr>
            </w:pPr>
            <w:r w:rsidRPr="00B3280C">
              <w:rPr>
                <w:rStyle w:val="Odwoaniedokomentarza"/>
                <w:rFonts w:asciiTheme="minorHAnsi" w:hAnsiTheme="minorHAnsi" w:cstheme="minorHAnsi"/>
                <w:sz w:val="20"/>
                <w:szCs w:val="20"/>
              </w:rPr>
              <w:t xml:space="preserve">System do retencjonowania i oczyszczania wody zainstalowany w Budynku Szkoły, w </w:t>
            </w:r>
            <w:r w:rsidR="006B0187" w:rsidRPr="00B3280C">
              <w:rPr>
                <w:rStyle w:val="Odwoaniedokomentarza"/>
                <w:rFonts w:asciiTheme="minorHAnsi" w:hAnsiTheme="minorHAnsi" w:cstheme="minorHAnsi"/>
                <w:sz w:val="20"/>
                <w:szCs w:val="20"/>
              </w:rPr>
              <w:t xml:space="preserve">Lokalizacji </w:t>
            </w:r>
            <w:r w:rsidRPr="00B3280C">
              <w:rPr>
                <w:rStyle w:val="Odwoaniedokomentarza"/>
                <w:rFonts w:asciiTheme="minorHAnsi" w:hAnsiTheme="minorHAnsi" w:cstheme="minorHAnsi"/>
                <w:sz w:val="20"/>
                <w:szCs w:val="20"/>
              </w:rPr>
              <w:t xml:space="preserve">wskazanej przez Zamawiającego. </w:t>
            </w:r>
          </w:p>
        </w:tc>
        <w:tc>
          <w:tcPr>
            <w:tcW w:w="1953" w:type="dxa"/>
          </w:tcPr>
          <w:p w14:paraId="39EE04FB" w14:textId="35E3D5C7" w:rsidR="00682783" w:rsidRPr="00B3280C" w:rsidRDefault="00682783" w:rsidP="00B3280C">
            <w:pPr>
              <w:spacing w:after="160" w:line="259" w:lineRule="auto"/>
              <w:rPr>
                <w:rStyle w:val="Odwoaniedokomentarza"/>
                <w:rFonts w:asciiTheme="minorHAnsi" w:hAnsiTheme="minorHAnsi" w:cstheme="minorHAnsi"/>
                <w:sz w:val="20"/>
                <w:szCs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W Terminie </w:t>
            </w:r>
            <w:r w:rsidR="007F29CC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Doręczenia</w:t>
            </w:r>
            <w:r w:rsidR="007F29CC" w:rsidRPr="00B3280C" w:rsidDel="007F29C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Wyników Prac  Etapu II</w:t>
            </w:r>
          </w:p>
        </w:tc>
      </w:tr>
      <w:tr w:rsidR="00682783" w:rsidRPr="00B3280C" w14:paraId="351FF9DC" w14:textId="77777777" w:rsidTr="00B3280C">
        <w:trPr>
          <w:trHeight w:val="571"/>
        </w:trPr>
        <w:tc>
          <w:tcPr>
            <w:tcW w:w="536" w:type="dxa"/>
            <w:shd w:val="clear" w:color="auto" w:fill="E2EFD9" w:themeFill="accent6" w:themeFillTint="33"/>
          </w:tcPr>
          <w:p w14:paraId="27641F13" w14:textId="77777777" w:rsidR="00682783" w:rsidRPr="00B3280C" w:rsidRDefault="00682783" w:rsidP="00B3280C">
            <w:pPr>
              <w:numPr>
                <w:ilvl w:val="0"/>
                <w:numId w:val="1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57" w:type="dxa"/>
          </w:tcPr>
          <w:p w14:paraId="4708DEAA" w14:textId="77777777" w:rsidR="00682783" w:rsidRPr="00B3280C" w:rsidRDefault="00682783" w:rsidP="00B3280C">
            <w:pPr>
              <w:spacing w:line="259" w:lineRule="auto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Udzielenie gwarancji przez Wykonawcę na System Demonstratora A i System Demonstratora B</w:t>
            </w:r>
          </w:p>
        </w:tc>
        <w:tc>
          <w:tcPr>
            <w:tcW w:w="4573" w:type="dxa"/>
          </w:tcPr>
          <w:p w14:paraId="3A52F387" w14:textId="77777777" w:rsidR="00682783" w:rsidRPr="00B3280C" w:rsidRDefault="00682783" w:rsidP="00B3280C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Udzielenie gwarancji przez Wykonawcę na oba opracowane i zainstalowane Systemy w obu Budynkach Demonstracyjnych</w:t>
            </w:r>
            <w:r w:rsidRPr="00B3280C">
              <w:rPr>
                <w:rFonts w:asciiTheme="minorHAnsi" w:eastAsia="Calibri" w:hAnsiTheme="minorHAnsi" w:cstheme="minorHAnsi"/>
                <w:sz w:val="20"/>
              </w:rPr>
              <w:t>.</w:t>
            </w:r>
          </w:p>
        </w:tc>
        <w:tc>
          <w:tcPr>
            <w:tcW w:w="1953" w:type="dxa"/>
          </w:tcPr>
          <w:p w14:paraId="1B555EBB" w14:textId="3D1B5016" w:rsidR="00682783" w:rsidRPr="00B3280C" w:rsidRDefault="00682783" w:rsidP="00B3280C">
            <w:pPr>
              <w:spacing w:after="160"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W Terminie </w:t>
            </w:r>
            <w:r w:rsidR="007F29CC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Doręczenia</w:t>
            </w:r>
            <w:r w:rsidR="007F29CC" w:rsidRPr="00B3280C" w:rsidDel="007F29C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Wyników Prac  Etapu II</w:t>
            </w:r>
          </w:p>
        </w:tc>
      </w:tr>
      <w:tr w:rsidR="00682783" w:rsidRPr="00B3280C" w14:paraId="3625AC36" w14:textId="77777777" w:rsidTr="00B3280C">
        <w:trPr>
          <w:trHeight w:val="571"/>
        </w:trPr>
        <w:tc>
          <w:tcPr>
            <w:tcW w:w="536" w:type="dxa"/>
            <w:shd w:val="clear" w:color="auto" w:fill="E2EFD9" w:themeFill="accent6" w:themeFillTint="33"/>
          </w:tcPr>
          <w:p w14:paraId="0B45BCF3" w14:textId="77777777" w:rsidR="00682783" w:rsidRPr="00B3280C" w:rsidRDefault="00682783" w:rsidP="00B3280C">
            <w:pPr>
              <w:numPr>
                <w:ilvl w:val="0"/>
                <w:numId w:val="1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57" w:type="dxa"/>
          </w:tcPr>
          <w:p w14:paraId="0D6E5A79" w14:textId="77777777" w:rsidR="00682783" w:rsidRPr="00B3280C" w:rsidRDefault="00682783" w:rsidP="00B3280C">
            <w:pPr>
              <w:spacing w:line="259" w:lineRule="auto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Dokumentacja powykonawcza Demonstratora Systemu dla Budynku Jednorodzinnego</w:t>
            </w:r>
          </w:p>
        </w:tc>
        <w:tc>
          <w:tcPr>
            <w:tcW w:w="4573" w:type="dxa"/>
          </w:tcPr>
          <w:p w14:paraId="5D917D2B" w14:textId="77777777" w:rsidR="00682783" w:rsidRPr="00B3280C" w:rsidRDefault="00682783" w:rsidP="00B3280C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Dokumentacja Powykonawcza Demonstratora Systemu dla Budynku Jednorodzinnego powinna zawierać:</w:t>
            </w:r>
          </w:p>
          <w:p w14:paraId="317BB0B7" w14:textId="77777777" w:rsidR="00682783" w:rsidRPr="00B3280C" w:rsidRDefault="00682783" w:rsidP="00B3280C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Projekt wykonawczy we wszystkich branżach z naniesionymi ewentualnymi zmianami potwierdzonymi przez Wykonawcę,</w:t>
            </w:r>
          </w:p>
          <w:p w14:paraId="71372B01" w14:textId="77777777" w:rsidR="00682783" w:rsidRPr="00B3280C" w:rsidRDefault="00682783" w:rsidP="00B3280C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Atesty na zastosowane urządzenia i materiały,</w:t>
            </w:r>
          </w:p>
          <w:p w14:paraId="6C79ACFD" w14:textId="77777777" w:rsidR="00682783" w:rsidRPr="00B3280C" w:rsidRDefault="00682783" w:rsidP="00B3280C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Dokumentację techniczno-ruchowe,</w:t>
            </w:r>
          </w:p>
          <w:p w14:paraId="12EE47D8" w14:textId="77777777" w:rsidR="00682783" w:rsidRPr="00B3280C" w:rsidRDefault="00682783" w:rsidP="00B3280C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Dokumentację geodezyjną – w szczególności szkice z wytyczenia i kontroli położenia poszczególnych elementów i obiektów,</w:t>
            </w:r>
          </w:p>
          <w:p w14:paraId="5A46EC87" w14:textId="09C82E07" w:rsidR="00682783" w:rsidRPr="00B3280C" w:rsidRDefault="00682783" w:rsidP="00B3280C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Instrukcje eksploatacyjne urządzeń wraz z ich urządzeniami napędowymi i</w:t>
            </w:r>
            <w:r w:rsidR="00BE1B9A" w:rsidRPr="00B3280C">
              <w:rPr>
                <w:rFonts w:asciiTheme="minorHAnsi" w:hAnsiTheme="minorHAnsi" w:cstheme="minorHAnsi"/>
                <w:sz w:val="20"/>
              </w:rPr>
              <w:t xml:space="preserve"> sterowniczymi,</w:t>
            </w:r>
          </w:p>
          <w:p w14:paraId="6DECE6AF" w14:textId="5B23048A" w:rsidR="00682783" w:rsidRPr="00B3280C" w:rsidRDefault="00682783" w:rsidP="00B3280C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Szczegółowe Wa</w:t>
            </w:r>
            <w:r w:rsidR="00BE1B9A" w:rsidRPr="00B3280C">
              <w:rPr>
                <w:rFonts w:asciiTheme="minorHAnsi" w:hAnsiTheme="minorHAnsi" w:cstheme="minorHAnsi"/>
                <w:sz w:val="20"/>
              </w:rPr>
              <w:t>runki Ochrony Przeciwpożarowej.</w:t>
            </w:r>
          </w:p>
          <w:p w14:paraId="345ABA24" w14:textId="77777777" w:rsidR="00682783" w:rsidRPr="00B3280C" w:rsidRDefault="00682783" w:rsidP="00B3280C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  <w:p w14:paraId="17A3C694" w14:textId="77777777" w:rsidR="00682783" w:rsidRPr="00B3280C" w:rsidRDefault="00682783" w:rsidP="00B3280C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Dokumentacja powykonawcza powinna uwzględniać wszystkie zmiany w stosunku do projektu, które wyniknęły w trakcie realizacji robót. Ponadto Dokumentacja powykonawcza powinna potwierdzać zgodność i prawidłowość z obowiązującymi przepisami, wszystkich wykonanych prac i usług.</w:t>
            </w:r>
          </w:p>
        </w:tc>
        <w:tc>
          <w:tcPr>
            <w:tcW w:w="1953" w:type="dxa"/>
          </w:tcPr>
          <w:p w14:paraId="0105EAE5" w14:textId="291B7440" w:rsidR="00682783" w:rsidRPr="00B3280C" w:rsidRDefault="3C5E6471" w:rsidP="00B3280C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W Terminie </w:t>
            </w:r>
            <w:r w:rsidR="007F29CC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Doręczenia</w:t>
            </w:r>
            <w:r w:rsidR="007F29CC" w:rsidRPr="00B3280C" w:rsidDel="007F29C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Wyników Prac Etapu </w:t>
            </w:r>
            <w:r w:rsidR="00682783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II</w:t>
            </w:r>
          </w:p>
          <w:p w14:paraId="5B10FF79" w14:textId="77777777" w:rsidR="00682783" w:rsidRPr="00B3280C" w:rsidRDefault="00682783" w:rsidP="00B3280C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682783" w:rsidRPr="00B3280C" w14:paraId="69DEC31B" w14:textId="77777777" w:rsidTr="00B3280C">
        <w:trPr>
          <w:trHeight w:val="571"/>
        </w:trPr>
        <w:tc>
          <w:tcPr>
            <w:tcW w:w="536" w:type="dxa"/>
            <w:shd w:val="clear" w:color="auto" w:fill="E2EFD9" w:themeFill="accent6" w:themeFillTint="33"/>
          </w:tcPr>
          <w:p w14:paraId="5E4C5E18" w14:textId="77777777" w:rsidR="00682783" w:rsidRPr="00B3280C" w:rsidRDefault="00682783" w:rsidP="00B3280C">
            <w:pPr>
              <w:numPr>
                <w:ilvl w:val="0"/>
                <w:numId w:val="1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57" w:type="dxa"/>
          </w:tcPr>
          <w:p w14:paraId="32C2ADB0" w14:textId="77777777" w:rsidR="00682783" w:rsidRPr="00B3280C" w:rsidRDefault="00682783" w:rsidP="00B3280C">
            <w:pPr>
              <w:spacing w:line="259" w:lineRule="auto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Dokumentacja powykonawcza Demonstratora Systemu dla Budynku Szkoły</w:t>
            </w:r>
          </w:p>
        </w:tc>
        <w:tc>
          <w:tcPr>
            <w:tcW w:w="4573" w:type="dxa"/>
          </w:tcPr>
          <w:p w14:paraId="718E1326" w14:textId="77777777" w:rsidR="00682783" w:rsidRPr="00B3280C" w:rsidRDefault="00682783" w:rsidP="00B3280C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Dokumentacja Powykonawcza Demonstratora Systemu dla Budynku Szkoły powinna zawierać:</w:t>
            </w:r>
          </w:p>
          <w:p w14:paraId="72818D51" w14:textId="77777777" w:rsidR="00682783" w:rsidRPr="00B3280C" w:rsidRDefault="00682783" w:rsidP="00B3280C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Projekt wykonawczy we wszystkich branżach z naniesionymi ewentualnymi zmianami potwierdzonymi przez Wykonawcę,</w:t>
            </w:r>
          </w:p>
          <w:p w14:paraId="6F1747A5" w14:textId="77777777" w:rsidR="00682783" w:rsidRPr="00B3280C" w:rsidRDefault="00682783" w:rsidP="00B3280C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Atesty na zastosowane urządzenia i materiały,</w:t>
            </w:r>
          </w:p>
          <w:p w14:paraId="6B248272" w14:textId="77777777" w:rsidR="00682783" w:rsidRPr="00B3280C" w:rsidRDefault="00682783" w:rsidP="00B3280C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Dokumentację techniczno-ruchowe,</w:t>
            </w:r>
          </w:p>
          <w:p w14:paraId="72AD32D7" w14:textId="77777777" w:rsidR="00682783" w:rsidRPr="00B3280C" w:rsidRDefault="00682783" w:rsidP="00B3280C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lastRenderedPageBreak/>
              <w:t>Dokumentację geodezyjną – w szczególności szkice z wytyczenia i kontroli położenia poszczególnych elementów i obiektów,</w:t>
            </w:r>
          </w:p>
          <w:p w14:paraId="798463CE" w14:textId="3F0EBC80" w:rsidR="00682783" w:rsidRPr="00B3280C" w:rsidRDefault="00682783" w:rsidP="00B3280C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Instrukcje eksploatacyjne urządzeń wraz z ich urządzeni</w:t>
            </w:r>
            <w:r w:rsidR="00BE1B9A" w:rsidRPr="00B3280C">
              <w:rPr>
                <w:rFonts w:asciiTheme="minorHAnsi" w:hAnsiTheme="minorHAnsi" w:cstheme="minorHAnsi"/>
                <w:sz w:val="20"/>
              </w:rPr>
              <w:t>ami napędowymi i sterowniczymi,</w:t>
            </w:r>
          </w:p>
          <w:p w14:paraId="66F5BFDC" w14:textId="77777777" w:rsidR="00682783" w:rsidRPr="00B3280C" w:rsidRDefault="00682783" w:rsidP="00B3280C">
            <w:pPr>
              <w:pStyle w:val="Akapitzlist"/>
              <w:numPr>
                <w:ilvl w:val="0"/>
                <w:numId w:val="11"/>
              </w:numPr>
              <w:spacing w:line="259" w:lineRule="auto"/>
              <w:ind w:left="464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 xml:space="preserve">Szczegółowe Warunki Ochrony Przeciwpożarowej. </w:t>
            </w:r>
          </w:p>
          <w:p w14:paraId="7CCE35A8" w14:textId="77777777" w:rsidR="00682783" w:rsidRPr="00B3280C" w:rsidRDefault="00682783" w:rsidP="00B3280C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  <w:p w14:paraId="0DED6CF7" w14:textId="77777777" w:rsidR="00682783" w:rsidRPr="00B3280C" w:rsidRDefault="00682783" w:rsidP="00B3280C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Dokumentacja powykonawcza powinna uwzględniać wszystkie zmiany w stosunku do projektu, które wyniknęły w trakcie realizacji robót. Ponadto Dokumentacja powykonawcza powinna potwierdzać zgodność i prawidłowość z obowiązującymi przepisami, wszystkich wykonanych prac i usług.</w:t>
            </w:r>
          </w:p>
        </w:tc>
        <w:tc>
          <w:tcPr>
            <w:tcW w:w="1953" w:type="dxa"/>
          </w:tcPr>
          <w:p w14:paraId="6879E7D1" w14:textId="285B0FFE" w:rsidR="00682783" w:rsidRPr="00B3280C" w:rsidRDefault="3C5E6471" w:rsidP="00B3280C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lastRenderedPageBreak/>
              <w:t xml:space="preserve">W Terminie </w:t>
            </w:r>
            <w:r w:rsidR="007F29CC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Doręczenia</w:t>
            </w:r>
            <w:r w:rsidR="007F29CC" w:rsidRPr="00B3280C" w:rsidDel="007F29C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Wyników Prac Etapu </w:t>
            </w:r>
            <w:r w:rsidR="00682783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II</w:t>
            </w:r>
          </w:p>
          <w:p w14:paraId="27BF1D96" w14:textId="77777777" w:rsidR="00682783" w:rsidRPr="00B3280C" w:rsidRDefault="00682783" w:rsidP="00B3280C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682783" w:rsidRPr="00B3280C" w14:paraId="0938DF70" w14:textId="77777777" w:rsidTr="00B3280C">
        <w:trPr>
          <w:trHeight w:val="571"/>
        </w:trPr>
        <w:tc>
          <w:tcPr>
            <w:tcW w:w="536" w:type="dxa"/>
            <w:shd w:val="clear" w:color="auto" w:fill="E2EFD9" w:themeFill="accent6" w:themeFillTint="33"/>
          </w:tcPr>
          <w:p w14:paraId="21EFC4D1" w14:textId="77777777" w:rsidR="00682783" w:rsidRPr="00B3280C" w:rsidRDefault="00682783" w:rsidP="00B3280C">
            <w:pPr>
              <w:numPr>
                <w:ilvl w:val="0"/>
                <w:numId w:val="1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57" w:type="dxa"/>
          </w:tcPr>
          <w:p w14:paraId="065E4FE2" w14:textId="534949DC" w:rsidR="00682783" w:rsidRPr="00B3280C" w:rsidRDefault="00682783" w:rsidP="00B3280C">
            <w:pPr>
              <w:spacing w:line="259" w:lineRule="auto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 xml:space="preserve">Wystąpienie o </w:t>
            </w:r>
            <w:r w:rsidR="04040213" w:rsidRPr="00B3280C">
              <w:rPr>
                <w:rFonts w:asciiTheme="minorHAnsi" w:hAnsiTheme="minorHAnsi" w:cstheme="minorHAnsi"/>
                <w:sz w:val="20"/>
              </w:rPr>
              <w:t>p</w:t>
            </w:r>
            <w:r w:rsidRPr="00B3280C">
              <w:rPr>
                <w:rFonts w:asciiTheme="minorHAnsi" w:hAnsiTheme="minorHAnsi" w:cstheme="minorHAnsi"/>
                <w:sz w:val="20"/>
              </w:rPr>
              <w:t xml:space="preserve">ozwolenie na </w:t>
            </w:r>
            <w:r w:rsidR="04040213" w:rsidRPr="00B3280C">
              <w:rPr>
                <w:rFonts w:asciiTheme="minorHAnsi" w:hAnsiTheme="minorHAnsi" w:cstheme="minorHAnsi"/>
                <w:sz w:val="20"/>
              </w:rPr>
              <w:t>b</w:t>
            </w:r>
            <w:r w:rsidRPr="00B3280C">
              <w:rPr>
                <w:rFonts w:asciiTheme="minorHAnsi" w:hAnsiTheme="minorHAnsi" w:cstheme="minorHAnsi"/>
                <w:sz w:val="20"/>
              </w:rPr>
              <w:t>udowę Systemu dla Budynku Jednorodzinnego</w:t>
            </w:r>
          </w:p>
        </w:tc>
        <w:tc>
          <w:tcPr>
            <w:tcW w:w="4573" w:type="dxa"/>
          </w:tcPr>
          <w:p w14:paraId="6B2B4F4A" w14:textId="66B8738A" w:rsidR="00682783" w:rsidRPr="00B3280C" w:rsidRDefault="00682783" w:rsidP="00B3280C">
            <w:pPr>
              <w:spacing w:line="259" w:lineRule="auto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 xml:space="preserve">Wymagane jest przedstawienie Zamawiającemu przez Wykonawców potwierdzenia złożenia dokumentów </w:t>
            </w:r>
            <w:r w:rsidR="04040213" w:rsidRPr="00B3280C">
              <w:rPr>
                <w:rFonts w:asciiTheme="minorHAnsi" w:eastAsia="Calibri" w:hAnsiTheme="minorHAnsi" w:cstheme="minorHAnsi"/>
                <w:sz w:val="20"/>
              </w:rPr>
              <w:t>w celu uzyskania pozwolenia na b</w:t>
            </w:r>
            <w:r w:rsidRPr="00B3280C">
              <w:rPr>
                <w:rFonts w:asciiTheme="minorHAnsi" w:eastAsia="Calibri" w:hAnsiTheme="minorHAnsi" w:cstheme="minorHAnsi"/>
                <w:sz w:val="20"/>
              </w:rPr>
              <w:t xml:space="preserve">udowę </w:t>
            </w:r>
            <w:r w:rsidR="04040213" w:rsidRPr="00B3280C">
              <w:rPr>
                <w:rFonts w:asciiTheme="minorHAnsi" w:eastAsia="Calibri" w:hAnsiTheme="minorHAnsi" w:cstheme="minorHAnsi"/>
                <w:sz w:val="20"/>
              </w:rPr>
              <w:t>zgodnie z Prawem B</w:t>
            </w:r>
            <w:r w:rsidRPr="00B3280C">
              <w:rPr>
                <w:rFonts w:asciiTheme="minorHAnsi" w:eastAsia="Calibri" w:hAnsiTheme="minorHAnsi" w:cstheme="minorHAnsi"/>
                <w:sz w:val="20"/>
              </w:rPr>
              <w:t>ud</w:t>
            </w:r>
            <w:r w:rsidR="04040213" w:rsidRPr="00B3280C">
              <w:rPr>
                <w:rFonts w:asciiTheme="minorHAnsi" w:eastAsia="Calibri" w:hAnsiTheme="minorHAnsi" w:cstheme="minorHAnsi"/>
                <w:sz w:val="20"/>
              </w:rPr>
              <w:t>owlanym</w:t>
            </w:r>
            <w:r w:rsidR="003041C5" w:rsidRPr="00B3280C">
              <w:rPr>
                <w:rFonts w:asciiTheme="minorHAnsi" w:eastAsia="Calibri" w:hAnsiTheme="minorHAnsi" w:cstheme="minorHAnsi"/>
                <w:sz w:val="20"/>
              </w:rPr>
              <w:t>, Prawem Wodnym</w:t>
            </w:r>
            <w:r w:rsidR="04040213" w:rsidRPr="00B3280C">
              <w:rPr>
                <w:rFonts w:asciiTheme="minorHAnsi" w:eastAsia="Calibri" w:hAnsiTheme="minorHAnsi" w:cstheme="minorHAnsi"/>
                <w:sz w:val="20"/>
              </w:rPr>
              <w:t xml:space="preserve"> oraz R</w:t>
            </w:r>
            <w:r w:rsidRPr="00B3280C">
              <w:rPr>
                <w:rFonts w:asciiTheme="minorHAnsi" w:eastAsia="Calibri" w:hAnsiTheme="minorHAnsi" w:cstheme="minorHAnsi"/>
                <w:sz w:val="20"/>
              </w:rPr>
              <w:t xml:space="preserve">ozporządzeniem </w:t>
            </w:r>
            <w:r w:rsidR="04040213" w:rsidRPr="00B3280C">
              <w:rPr>
                <w:rFonts w:asciiTheme="minorHAnsi" w:eastAsia="Calibri" w:hAnsiTheme="minorHAnsi" w:cstheme="minorHAnsi"/>
                <w:sz w:val="20"/>
              </w:rPr>
              <w:t xml:space="preserve">w sprawie </w:t>
            </w:r>
            <w:r w:rsidR="04040213" w:rsidRPr="00B3280C">
              <w:rPr>
                <w:rFonts w:asciiTheme="minorHAnsi" w:hAnsiTheme="minorHAnsi" w:cstheme="minorHAnsi"/>
                <w:sz w:val="20"/>
              </w:rPr>
              <w:t>w sprawie warunków technicznych, jakim powinny odpowiadać budynki i ich usytuowanie.</w:t>
            </w:r>
          </w:p>
        </w:tc>
        <w:tc>
          <w:tcPr>
            <w:tcW w:w="1953" w:type="dxa"/>
          </w:tcPr>
          <w:p w14:paraId="778DC0F1" w14:textId="63ACEAAD" w:rsidR="00682783" w:rsidRPr="00B3280C" w:rsidRDefault="7024D92F" w:rsidP="00B3280C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1 miesiąc</w:t>
            </w:r>
            <w:r w:rsidR="00682783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po rozpoczęciu </w:t>
            </w:r>
            <w:r w:rsidR="00682783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Etapu II</w:t>
            </w:r>
          </w:p>
          <w:p w14:paraId="142FCF85" w14:textId="77777777" w:rsidR="00682783" w:rsidRPr="00B3280C" w:rsidRDefault="00682783" w:rsidP="00B3280C">
            <w:pPr>
              <w:spacing w:line="259" w:lineRule="auto"/>
              <w:rPr>
                <w:rFonts w:asciiTheme="minorHAnsi" w:eastAsia="Calibri" w:hAnsiTheme="minorHAnsi" w:cstheme="minorHAnsi"/>
                <w:sz w:val="20"/>
              </w:rPr>
            </w:pPr>
          </w:p>
        </w:tc>
      </w:tr>
      <w:tr w:rsidR="00682783" w:rsidRPr="00B3280C" w14:paraId="32CB29C9" w14:textId="77777777" w:rsidTr="00B3280C">
        <w:trPr>
          <w:trHeight w:val="571"/>
        </w:trPr>
        <w:tc>
          <w:tcPr>
            <w:tcW w:w="536" w:type="dxa"/>
            <w:shd w:val="clear" w:color="auto" w:fill="E2EFD9" w:themeFill="accent6" w:themeFillTint="33"/>
          </w:tcPr>
          <w:p w14:paraId="65E06F0D" w14:textId="77777777" w:rsidR="00682783" w:rsidRPr="00B3280C" w:rsidRDefault="00682783" w:rsidP="00B3280C">
            <w:pPr>
              <w:numPr>
                <w:ilvl w:val="0"/>
                <w:numId w:val="1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57" w:type="dxa"/>
          </w:tcPr>
          <w:p w14:paraId="6E113BBB" w14:textId="2EFA925F" w:rsidR="00682783" w:rsidRPr="00B3280C" w:rsidRDefault="00682783" w:rsidP="00B3280C">
            <w:pPr>
              <w:spacing w:line="259" w:lineRule="auto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 xml:space="preserve">Wystąpienie o </w:t>
            </w:r>
            <w:r w:rsidR="003041C5" w:rsidRPr="00B3280C">
              <w:rPr>
                <w:rFonts w:asciiTheme="minorHAnsi" w:hAnsiTheme="minorHAnsi" w:cstheme="minorHAnsi"/>
                <w:sz w:val="20"/>
              </w:rPr>
              <w:t>pozwolenie na b</w:t>
            </w:r>
            <w:r w:rsidRPr="00B3280C">
              <w:rPr>
                <w:rFonts w:asciiTheme="minorHAnsi" w:hAnsiTheme="minorHAnsi" w:cstheme="minorHAnsi"/>
                <w:sz w:val="20"/>
              </w:rPr>
              <w:t>udowę Systemu dla Budynku Szkoły</w:t>
            </w:r>
          </w:p>
        </w:tc>
        <w:tc>
          <w:tcPr>
            <w:tcW w:w="4573" w:type="dxa"/>
          </w:tcPr>
          <w:p w14:paraId="262D785C" w14:textId="0F2C0FA0" w:rsidR="00682783" w:rsidRPr="00B3280C" w:rsidRDefault="00682783" w:rsidP="00B3280C">
            <w:pPr>
              <w:spacing w:line="259" w:lineRule="auto"/>
              <w:rPr>
                <w:rFonts w:asciiTheme="minorHAnsi" w:hAnsiTheme="minorHAnsi" w:cstheme="minorHAnsi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 xml:space="preserve">Wymagane jest przedstawienie Zamawiającemu przez Wykonawców potwierdzenia złożenia dokumentów </w:t>
            </w:r>
            <w:r w:rsidR="003041C5" w:rsidRPr="00B3280C">
              <w:rPr>
                <w:rFonts w:asciiTheme="minorHAnsi" w:hAnsiTheme="minorHAnsi" w:cstheme="minorHAnsi"/>
                <w:sz w:val="20"/>
              </w:rPr>
              <w:t>w celu uzyskania pozwolenia na b</w:t>
            </w:r>
            <w:r w:rsidRPr="00B3280C">
              <w:rPr>
                <w:rFonts w:asciiTheme="minorHAnsi" w:hAnsiTheme="minorHAnsi" w:cstheme="minorHAnsi"/>
                <w:sz w:val="20"/>
              </w:rPr>
              <w:t xml:space="preserve">udowę zgodnie z </w:t>
            </w:r>
            <w:r w:rsidR="003041C5" w:rsidRPr="00B3280C">
              <w:rPr>
                <w:rFonts w:asciiTheme="minorHAnsi" w:eastAsia="Calibri" w:hAnsiTheme="minorHAnsi" w:cstheme="minorHAnsi"/>
                <w:sz w:val="20"/>
              </w:rPr>
              <w:t xml:space="preserve">Prawem Budowlanym, Prawem Wodnym oraz Rozporządzeniem w sprawie </w:t>
            </w:r>
            <w:r w:rsidR="003041C5" w:rsidRPr="00B3280C">
              <w:rPr>
                <w:rFonts w:asciiTheme="minorHAnsi" w:hAnsiTheme="minorHAnsi" w:cstheme="minorHAnsi"/>
                <w:sz w:val="20"/>
              </w:rPr>
              <w:t>w sprawie warunków technicznych, jakim powinny odpowiadać budynki i ich usytuowanie.</w:t>
            </w:r>
          </w:p>
        </w:tc>
        <w:tc>
          <w:tcPr>
            <w:tcW w:w="1953" w:type="dxa"/>
          </w:tcPr>
          <w:p w14:paraId="689C8306" w14:textId="77777777" w:rsidR="00676027" w:rsidRPr="00B3280C" w:rsidRDefault="7024D92F" w:rsidP="00B3280C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1 miesiąc po rozpoczęciu Etapu II</w:t>
            </w:r>
          </w:p>
          <w:p w14:paraId="78F6E564" w14:textId="77777777" w:rsidR="00682783" w:rsidRPr="00B3280C" w:rsidRDefault="00682783" w:rsidP="00B3280C">
            <w:pPr>
              <w:spacing w:line="259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682783" w:rsidRPr="00B3280C" w14:paraId="290029EE" w14:textId="77777777" w:rsidTr="00B3280C">
        <w:trPr>
          <w:trHeight w:val="320"/>
        </w:trPr>
        <w:tc>
          <w:tcPr>
            <w:tcW w:w="536" w:type="dxa"/>
            <w:shd w:val="clear" w:color="auto" w:fill="E2EFD9" w:themeFill="accent6" w:themeFillTint="33"/>
          </w:tcPr>
          <w:p w14:paraId="370ED29F" w14:textId="77777777" w:rsidR="00682783" w:rsidRPr="00B3280C" w:rsidRDefault="00682783" w:rsidP="00B3280C">
            <w:pPr>
              <w:numPr>
                <w:ilvl w:val="0"/>
                <w:numId w:val="1"/>
              </w:numPr>
              <w:spacing w:after="160" w:line="259" w:lineRule="auto"/>
              <w:ind w:left="0" w:firstLine="0"/>
              <w:outlineLvl w:val="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57" w:type="dxa"/>
          </w:tcPr>
          <w:p w14:paraId="4EB2E5FE" w14:textId="77777777" w:rsidR="00682783" w:rsidRPr="00B3280C" w:rsidRDefault="00682783" w:rsidP="00B3280C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</w:pPr>
            <w:r w:rsidRPr="00B3280C">
              <w:rPr>
                <w:rFonts w:asciiTheme="minorHAnsi" w:hAnsiTheme="minorHAnsi" w:cstheme="minorHAnsi"/>
                <w:sz w:val="20"/>
              </w:rPr>
              <w:t>Raport</w:t>
            </w: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 końcowy Przedsięwzięcia</w:t>
            </w:r>
          </w:p>
          <w:p w14:paraId="402E1F02" w14:textId="77777777" w:rsidR="00682783" w:rsidRPr="00B3280C" w:rsidRDefault="00682783" w:rsidP="00B3280C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sz w:val="20"/>
              </w:rPr>
            </w:pPr>
          </w:p>
        </w:tc>
        <w:tc>
          <w:tcPr>
            <w:tcW w:w="4573" w:type="dxa"/>
          </w:tcPr>
          <w:p w14:paraId="4468727B" w14:textId="77777777" w:rsidR="00682783" w:rsidRPr="00B3280C" w:rsidRDefault="00682783" w:rsidP="00B3280C">
            <w:pPr>
              <w:spacing w:line="259" w:lineRule="auto"/>
              <w:contextualSpacing/>
              <w:jc w:val="both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 xml:space="preserve">Raport opisujący przeprowadzone prace badawczo–rozwojowe w Etapie II, w tym: </w:t>
            </w:r>
          </w:p>
          <w:p w14:paraId="7CA9B5B5" w14:textId="6F7243D5" w:rsidR="00682783" w:rsidRPr="00B3280C" w:rsidRDefault="00682783" w:rsidP="00B3280C">
            <w:pPr>
              <w:pStyle w:val="Akapitzlist"/>
              <w:numPr>
                <w:ilvl w:val="0"/>
                <w:numId w:val="5"/>
              </w:numPr>
              <w:spacing w:after="160" w:line="259" w:lineRule="auto"/>
              <w:ind w:left="464"/>
              <w:jc w:val="both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opis zrealizowanych prac związanych z instalacją Systemó</w:t>
            </w:r>
            <w:r w:rsidR="00A529CB" w:rsidRPr="00B3280C">
              <w:rPr>
                <w:rFonts w:asciiTheme="minorHAnsi" w:eastAsia="Calibri" w:hAnsiTheme="minorHAnsi" w:cstheme="minorHAnsi"/>
                <w:sz w:val="20"/>
              </w:rPr>
              <w:t>w w Budynkach Demonstracyjnych,</w:t>
            </w:r>
          </w:p>
          <w:p w14:paraId="15ACDB90" w14:textId="77777777" w:rsidR="00682783" w:rsidRPr="00B3280C" w:rsidRDefault="00682783" w:rsidP="00B3280C">
            <w:pPr>
              <w:pStyle w:val="Akapitzlist"/>
              <w:numPr>
                <w:ilvl w:val="0"/>
                <w:numId w:val="5"/>
              </w:numPr>
              <w:spacing w:after="160" w:line="259" w:lineRule="auto"/>
              <w:ind w:left="464"/>
              <w:jc w:val="both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wnioski ze zrealizowanych prac,</w:t>
            </w:r>
          </w:p>
          <w:p w14:paraId="236FF210" w14:textId="77777777" w:rsidR="00682783" w:rsidRPr="00B3280C" w:rsidRDefault="00682783" w:rsidP="00B3280C">
            <w:pPr>
              <w:pStyle w:val="Akapitzlist"/>
              <w:numPr>
                <w:ilvl w:val="0"/>
                <w:numId w:val="5"/>
              </w:numPr>
              <w:spacing w:after="160" w:line="259" w:lineRule="auto"/>
              <w:ind w:left="464"/>
              <w:jc w:val="both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podsumowanie innych istotnych informacji związanych z realizacją projektu po stronie Wykonawcy.</w:t>
            </w:r>
          </w:p>
          <w:p w14:paraId="390BE3AD" w14:textId="223ADDAD" w:rsidR="00682783" w:rsidRPr="00B3280C" w:rsidRDefault="00682783" w:rsidP="00B3280C">
            <w:pPr>
              <w:spacing w:after="160" w:line="259" w:lineRule="auto"/>
              <w:ind w:left="104"/>
              <w:jc w:val="both"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sz w:val="20"/>
              </w:rPr>
              <w:t>Raport składany w formie elektronicznej oraz papierowej w jednym egzemplarzu.</w:t>
            </w:r>
          </w:p>
        </w:tc>
        <w:tc>
          <w:tcPr>
            <w:tcW w:w="1953" w:type="dxa"/>
          </w:tcPr>
          <w:p w14:paraId="182A475B" w14:textId="211E09EA" w:rsidR="00682783" w:rsidRPr="00B3280C" w:rsidRDefault="00682783" w:rsidP="00B3280C">
            <w:pPr>
              <w:spacing w:line="259" w:lineRule="auto"/>
              <w:contextualSpacing/>
              <w:rPr>
                <w:rFonts w:asciiTheme="minorHAnsi" w:eastAsia="Calibri" w:hAnsiTheme="minorHAnsi" w:cstheme="minorHAnsi"/>
                <w:sz w:val="20"/>
              </w:rPr>
            </w:pP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W Terminie </w:t>
            </w:r>
            <w:r w:rsidR="007F29CC"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Doręczenia</w:t>
            </w:r>
            <w:r w:rsidR="007F29CC" w:rsidRPr="00B3280C" w:rsidDel="007F29C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 xml:space="preserve"> </w:t>
            </w:r>
            <w:r w:rsidRPr="00B3280C">
              <w:rPr>
                <w:rFonts w:asciiTheme="minorHAnsi" w:eastAsia="Calibri" w:hAnsiTheme="minorHAnsi" w:cstheme="minorHAnsi"/>
                <w:color w:val="000000" w:themeColor="text1"/>
                <w:sz w:val="20"/>
              </w:rPr>
              <w:t>Wyników Prac Etapu II</w:t>
            </w:r>
          </w:p>
        </w:tc>
      </w:tr>
    </w:tbl>
    <w:p w14:paraId="065547F6" w14:textId="77777777" w:rsidR="00682783" w:rsidRPr="00AD1C6F" w:rsidRDefault="00682783" w:rsidP="00B3280C">
      <w:pPr>
        <w:spacing w:after="160" w:line="259" w:lineRule="auto"/>
        <w:jc w:val="both"/>
        <w:rPr>
          <w:rFonts w:eastAsia="Calibri"/>
          <w:b/>
          <w:bCs/>
          <w:lang w:eastAsia="pl-PL"/>
        </w:rPr>
      </w:pPr>
    </w:p>
    <w:p w14:paraId="075BC960" w14:textId="186F19E5" w:rsidR="001F0F7D" w:rsidRPr="00AD1C6F" w:rsidRDefault="00682783" w:rsidP="00B3280C">
      <w:pPr>
        <w:spacing w:line="259" w:lineRule="auto"/>
        <w:jc w:val="both"/>
        <w:rPr>
          <w:lang w:eastAsia="pl-PL"/>
        </w:rPr>
      </w:pPr>
      <w:r w:rsidRPr="7C3446BF">
        <w:rPr>
          <w:lang w:eastAsia="pl-PL"/>
        </w:rPr>
        <w:t xml:space="preserve">Wyniki Prac Etapu II muszą zostać przekazane Zamawiającemu w Terminie Doręczenia Wyników Prac Etapu II, określonym w </w:t>
      </w:r>
      <w:r w:rsidR="003E70D9" w:rsidRPr="7C3446BF">
        <w:rPr>
          <w:lang w:eastAsia="pl-PL"/>
        </w:rPr>
        <w:fldChar w:fldCharType="begin"/>
      </w:r>
      <w:r w:rsidR="003E70D9" w:rsidRPr="7C3446BF">
        <w:rPr>
          <w:lang w:eastAsia="pl-PL"/>
        </w:rPr>
        <w:instrText xml:space="preserve"> REF _Ref71549041 \h  \* MERGEFORMAT </w:instrText>
      </w:r>
      <w:r w:rsidR="003E70D9" w:rsidRPr="7C3446BF">
        <w:rPr>
          <w:lang w:eastAsia="pl-PL"/>
        </w:rPr>
      </w:r>
      <w:r w:rsidR="003E70D9" w:rsidRPr="7C3446BF">
        <w:rPr>
          <w:lang w:eastAsia="pl-PL"/>
        </w:rPr>
        <w:fldChar w:fldCharType="separate"/>
      </w:r>
      <w:r w:rsidR="003E70D9" w:rsidRPr="7C3446BF">
        <w:rPr>
          <w:lang w:eastAsia="pl-PL"/>
        </w:rPr>
        <w:t>Tabeli 1. Harmonogram Przedsięwzięcia</w:t>
      </w:r>
      <w:r w:rsidR="003E70D9" w:rsidRPr="7C3446BF">
        <w:rPr>
          <w:lang w:eastAsia="pl-PL"/>
        </w:rPr>
        <w:fldChar w:fldCharType="end"/>
      </w:r>
      <w:r w:rsidR="003E70D9" w:rsidRPr="7C3446BF">
        <w:rPr>
          <w:lang w:eastAsia="pl-PL"/>
        </w:rPr>
        <w:t xml:space="preserve"> </w:t>
      </w:r>
      <w:r w:rsidRPr="7C3446BF">
        <w:rPr>
          <w:lang w:eastAsia="pl-PL"/>
        </w:rPr>
        <w:t>tego Załącznika i w formie określonej tym Załącznikiem oraz Umową.</w:t>
      </w:r>
      <w:bookmarkStart w:id="157" w:name="_Toc69200598"/>
      <w:bookmarkStart w:id="158" w:name="_Toc69201148"/>
      <w:bookmarkStart w:id="159" w:name="_Toc69201244"/>
      <w:bookmarkEnd w:id="157"/>
      <w:bookmarkEnd w:id="158"/>
      <w:bookmarkEnd w:id="159"/>
    </w:p>
    <w:p w14:paraId="34920403" w14:textId="77777777" w:rsidR="007A032B" w:rsidRPr="00AD1C6F" w:rsidRDefault="007A032B" w:rsidP="0048651E">
      <w:pPr>
        <w:pStyle w:val="Nagwek2"/>
        <w:numPr>
          <w:ilvl w:val="1"/>
          <w:numId w:val="7"/>
        </w:numPr>
        <w:spacing w:line="259" w:lineRule="auto"/>
        <w:ind w:left="426"/>
      </w:pPr>
      <w:bookmarkStart w:id="160" w:name="_Toc69994511"/>
      <w:bookmarkStart w:id="161" w:name="_Ref71715029"/>
      <w:bookmarkStart w:id="162" w:name="_Toc72409408"/>
      <w:r w:rsidRPr="7C3446BF">
        <w:lastRenderedPageBreak/>
        <w:t xml:space="preserve">Rozruch Systemu </w:t>
      </w:r>
      <w:r w:rsidRPr="7C3446BF">
        <w:rPr>
          <w:rFonts w:eastAsia="Calibri" w:cstheme="minorBidi"/>
          <w:lang w:eastAsia="pl-PL"/>
        </w:rPr>
        <w:t xml:space="preserve">dla </w:t>
      </w:r>
      <w:r w:rsidRPr="7C3446BF">
        <w:rPr>
          <w:rFonts w:cstheme="minorBidi"/>
        </w:rPr>
        <w:t>Demonstratora A oraz Demonstratora B</w:t>
      </w:r>
      <w:bookmarkEnd w:id="160"/>
      <w:bookmarkEnd w:id="161"/>
      <w:bookmarkEnd w:id="162"/>
    </w:p>
    <w:p w14:paraId="60B0C32D" w14:textId="526CF9AF" w:rsidR="007A032B" w:rsidRPr="00AD1C6F" w:rsidRDefault="007A032B" w:rsidP="00B3280C">
      <w:pPr>
        <w:spacing w:before="240" w:after="16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Zamawiający wymaga uruchomienia i wykonania prób dla wszystkich urządzeń i instalacji wchodzących w skład Demonstratora Systemu Budynku Jednorodzinnego oraz Demonstratora Systemu Budynku Szkoły. Ponadto wyma</w:t>
      </w:r>
      <w:r w:rsidR="00946E30" w:rsidRPr="7C3446BF">
        <w:rPr>
          <w:rFonts w:eastAsia="Calibri"/>
          <w:color w:val="000000" w:themeColor="text1"/>
          <w:lang w:eastAsia="pl-PL"/>
        </w:rPr>
        <w:t>ga</w:t>
      </w:r>
      <w:r w:rsidRPr="7C3446BF">
        <w:rPr>
          <w:rFonts w:eastAsia="Calibri"/>
          <w:color w:val="000000" w:themeColor="text1"/>
          <w:lang w:eastAsia="pl-PL"/>
        </w:rPr>
        <w:t xml:space="preserve"> również wszelkich innych działań niezbędnych do normalnej eksploatacji </w:t>
      </w:r>
      <w:r w:rsidR="00652A3C" w:rsidRPr="7C3446BF">
        <w:rPr>
          <w:rFonts w:eastAsia="Calibri"/>
          <w:color w:val="000000" w:themeColor="text1"/>
          <w:lang w:eastAsia="pl-PL"/>
        </w:rPr>
        <w:t>Demonstratorów Systemu przez</w:t>
      </w:r>
      <w:r w:rsidRPr="7C3446BF">
        <w:rPr>
          <w:rFonts w:eastAsia="Calibri"/>
          <w:color w:val="000000" w:themeColor="text1"/>
          <w:lang w:eastAsia="pl-PL"/>
        </w:rPr>
        <w:t xml:space="preserve"> Użytkownik</w:t>
      </w:r>
      <w:r w:rsidR="00652A3C" w:rsidRPr="7C3446BF">
        <w:rPr>
          <w:rFonts w:eastAsia="Calibri"/>
          <w:color w:val="000000" w:themeColor="text1"/>
          <w:lang w:eastAsia="pl-PL"/>
        </w:rPr>
        <w:t>ów</w:t>
      </w:r>
      <w:r w:rsidRPr="7C3446BF">
        <w:rPr>
          <w:rFonts w:eastAsia="Calibri"/>
          <w:color w:val="000000" w:themeColor="text1"/>
          <w:lang w:eastAsia="pl-PL"/>
        </w:rPr>
        <w:t xml:space="preserve">. Próby mają obejmować, ale nie powinny być ograniczone jedynie do: </w:t>
      </w:r>
    </w:p>
    <w:p w14:paraId="5F765668" w14:textId="77777777" w:rsidR="007A032B" w:rsidRPr="00AD1C6F" w:rsidRDefault="007A032B" w:rsidP="00B3280C">
      <w:pPr>
        <w:numPr>
          <w:ilvl w:val="0"/>
          <w:numId w:val="8"/>
        </w:numPr>
        <w:spacing w:after="160" w:line="259" w:lineRule="auto"/>
        <w:contextualSpacing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rozruchu mechanicznego, czyli sprawdzenia działania Systemu Demonstracyjnego w docelowej Lokalizacji bez Substratów, przeprowadzonego w warunkach „na sucho” dla każdego budowlanego, mechanicznego, elektrycznego i pomiarowego elementu Demonstratora Systemu,</w:t>
      </w:r>
    </w:p>
    <w:p w14:paraId="59DDAFF1" w14:textId="77777777" w:rsidR="007A032B" w:rsidRPr="00AD1C6F" w:rsidRDefault="007A032B" w:rsidP="00B3280C">
      <w:pPr>
        <w:numPr>
          <w:ilvl w:val="0"/>
          <w:numId w:val="8"/>
        </w:numPr>
        <w:spacing w:after="160" w:line="259" w:lineRule="auto"/>
        <w:contextualSpacing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rozruchu hydraulicznego, czyli sprawdzenia działania Systemu Demonstracyjnego w docelowej Lokalizacji, przeprowadzonego w warunkach „na mokro” z wykorzystaniem wody deszczowej lub wodociągowej,</w:t>
      </w:r>
    </w:p>
    <w:p w14:paraId="28B39A6D" w14:textId="2A899410" w:rsidR="007A032B" w:rsidRPr="00AD1C6F" w:rsidRDefault="007A032B" w:rsidP="00B3280C">
      <w:pPr>
        <w:numPr>
          <w:ilvl w:val="0"/>
          <w:numId w:val="8"/>
        </w:numPr>
        <w:spacing w:after="160" w:line="259" w:lineRule="auto"/>
        <w:contextualSpacing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rozruchu technologicznego Demonstratora Systemu, w tym badania procesowego potwierdzającego skuteczność opracowanych Funkcji Systemu.</w:t>
      </w:r>
      <w:r w:rsidR="00D25B36">
        <w:rPr>
          <w:rFonts w:eastAsia="Calibri"/>
          <w:color w:val="000000" w:themeColor="text1"/>
          <w:lang w:eastAsia="pl-PL"/>
        </w:rPr>
        <w:t xml:space="preserve"> </w:t>
      </w:r>
    </w:p>
    <w:p w14:paraId="1BA8081C" w14:textId="77777777" w:rsidR="00B06FDE" w:rsidRPr="00AD1C6F" w:rsidRDefault="00B06FDE" w:rsidP="00B3280C">
      <w:pPr>
        <w:spacing w:after="160" w:line="259" w:lineRule="auto"/>
        <w:contextualSpacing/>
        <w:jc w:val="both"/>
        <w:rPr>
          <w:rFonts w:eastAsia="Calibri"/>
          <w:color w:val="000000" w:themeColor="text1"/>
          <w:lang w:eastAsia="pl-PL"/>
        </w:rPr>
      </w:pPr>
    </w:p>
    <w:p w14:paraId="1DFA3E9F" w14:textId="5BFBC82D" w:rsidR="007A032B" w:rsidRPr="00AD1C6F" w:rsidRDefault="00652A3C" w:rsidP="00B3280C">
      <w:pPr>
        <w:spacing w:after="160" w:line="259" w:lineRule="auto"/>
        <w:contextualSpacing/>
        <w:jc w:val="both"/>
        <w:rPr>
          <w:sz w:val="16"/>
          <w:szCs w:val="16"/>
        </w:rPr>
      </w:pPr>
      <w:r w:rsidRPr="7C3446BF">
        <w:rPr>
          <w:rFonts w:eastAsia="Calibri"/>
          <w:color w:val="000000" w:themeColor="text1"/>
          <w:lang w:eastAsia="pl-PL"/>
        </w:rPr>
        <w:t>Rozruch Systemu</w:t>
      </w:r>
      <w:r w:rsidR="00B06FDE" w:rsidRPr="7C3446BF">
        <w:rPr>
          <w:rFonts w:eastAsia="Calibri"/>
          <w:color w:val="000000" w:themeColor="text1"/>
          <w:lang w:eastAsia="pl-PL"/>
        </w:rPr>
        <w:t xml:space="preserve"> powinien trwać taką ilość czasu</w:t>
      </w:r>
      <w:r w:rsidRPr="7C3446BF">
        <w:rPr>
          <w:rFonts w:eastAsia="Calibri"/>
          <w:color w:val="000000" w:themeColor="text1"/>
          <w:lang w:eastAsia="pl-PL"/>
        </w:rPr>
        <w:t>,</w:t>
      </w:r>
      <w:r w:rsidR="00B06FDE" w:rsidRPr="7C3446BF">
        <w:rPr>
          <w:rFonts w:eastAsia="Calibri"/>
          <w:color w:val="000000" w:themeColor="text1"/>
          <w:lang w:eastAsia="pl-PL"/>
        </w:rPr>
        <w:t xml:space="preserve"> by sprawność</w:t>
      </w:r>
      <w:r w:rsidR="00951D78" w:rsidRPr="7C3446BF">
        <w:rPr>
          <w:rFonts w:eastAsia="Calibri"/>
          <w:color w:val="000000" w:themeColor="text1"/>
          <w:lang w:eastAsia="pl-PL"/>
        </w:rPr>
        <w:t xml:space="preserve"> Systemu</w:t>
      </w:r>
      <w:r w:rsidR="00B06FDE" w:rsidRPr="7C3446BF">
        <w:rPr>
          <w:rFonts w:eastAsia="Calibri"/>
          <w:color w:val="000000" w:themeColor="text1"/>
          <w:lang w:eastAsia="pl-PL"/>
        </w:rPr>
        <w:t xml:space="preserve">, jakość dostarczanej wody i niezawodność </w:t>
      </w:r>
      <w:r w:rsidR="00951D78" w:rsidRPr="7C3446BF">
        <w:rPr>
          <w:rFonts w:eastAsia="Calibri"/>
          <w:color w:val="000000" w:themeColor="text1"/>
          <w:lang w:eastAsia="pl-PL"/>
        </w:rPr>
        <w:t xml:space="preserve">pracy </w:t>
      </w:r>
      <w:r w:rsidR="00B06FDE" w:rsidRPr="7C3446BF">
        <w:rPr>
          <w:rFonts w:eastAsia="Calibri"/>
          <w:color w:val="000000" w:themeColor="text1"/>
          <w:lang w:eastAsia="pl-PL"/>
        </w:rPr>
        <w:t>gw</w:t>
      </w:r>
      <w:r w:rsidRPr="7C3446BF">
        <w:rPr>
          <w:rFonts w:eastAsia="Calibri"/>
          <w:color w:val="000000" w:themeColor="text1"/>
          <w:lang w:eastAsia="pl-PL"/>
        </w:rPr>
        <w:t>arantowały</w:t>
      </w:r>
      <w:r w:rsidR="00B06FDE" w:rsidRPr="7C3446BF">
        <w:rPr>
          <w:rFonts w:eastAsia="Calibri"/>
          <w:color w:val="000000" w:themeColor="text1"/>
          <w:lang w:eastAsia="pl-PL"/>
        </w:rPr>
        <w:t xml:space="preserve"> prawidłowe przeprowadzenie Testów. Wykonawca sam określa czas, jaki powinien przeznaczyć na rozruch Systemu</w:t>
      </w:r>
      <w:r w:rsidR="00946E30" w:rsidRPr="7C3446BF">
        <w:rPr>
          <w:rFonts w:eastAsia="Calibri"/>
          <w:color w:val="000000" w:themeColor="text1"/>
          <w:lang w:eastAsia="pl-PL"/>
        </w:rPr>
        <w:t>, jednak nie powinien on trwać krócej niż 2 tygodnie</w:t>
      </w:r>
      <w:r w:rsidR="00B06FDE" w:rsidRPr="7C3446BF">
        <w:rPr>
          <w:rFonts w:eastAsia="Calibri"/>
          <w:color w:val="000000" w:themeColor="text1"/>
          <w:lang w:eastAsia="pl-PL"/>
        </w:rPr>
        <w:t xml:space="preserve">. </w:t>
      </w:r>
      <w:r w:rsidR="007A032B" w:rsidRPr="7C3446BF">
        <w:rPr>
          <w:rFonts w:eastAsia="Calibri"/>
          <w:color w:val="000000" w:themeColor="text1"/>
          <w:lang w:eastAsia="pl-PL"/>
        </w:rPr>
        <w:t xml:space="preserve">Zamawiający zastrzega sobie prawo do uczestnictwa podczas </w:t>
      </w:r>
      <w:r w:rsidR="00946E30" w:rsidRPr="7C3446BF">
        <w:rPr>
          <w:rFonts w:eastAsia="Calibri"/>
          <w:color w:val="000000" w:themeColor="text1"/>
          <w:lang w:eastAsia="pl-PL"/>
        </w:rPr>
        <w:t>rozruchu.</w:t>
      </w:r>
    </w:p>
    <w:p w14:paraId="4DD85457" w14:textId="43AE677C" w:rsidR="00AC51B4" w:rsidRPr="00AD1C6F" w:rsidRDefault="001F0F7D" w:rsidP="0048651E">
      <w:pPr>
        <w:pStyle w:val="Nagwek2"/>
        <w:numPr>
          <w:ilvl w:val="1"/>
          <w:numId w:val="34"/>
        </w:numPr>
        <w:spacing w:line="259" w:lineRule="auto"/>
        <w:ind w:left="426"/>
        <w:rPr>
          <w:rFonts w:cstheme="minorBidi"/>
        </w:rPr>
      </w:pPr>
      <w:bookmarkStart w:id="163" w:name="_Ref71548599"/>
      <w:bookmarkStart w:id="164" w:name="_Toc72409409"/>
      <w:r w:rsidRPr="7C3446BF">
        <w:rPr>
          <w:rFonts w:cstheme="minorBidi"/>
        </w:rPr>
        <w:t>Testy Sytemu dla Demonstratora A oraz Demonstratora B</w:t>
      </w:r>
      <w:bookmarkEnd w:id="163"/>
      <w:bookmarkEnd w:id="164"/>
    </w:p>
    <w:p w14:paraId="40CAAE8A" w14:textId="79412F65" w:rsidR="005B0791" w:rsidRPr="00AD1C6F" w:rsidRDefault="003041C5" w:rsidP="00B3280C">
      <w:pPr>
        <w:spacing w:before="240" w:line="259" w:lineRule="auto"/>
        <w:jc w:val="both"/>
        <w:rPr>
          <w:color w:val="000000" w:themeColor="text1"/>
          <w:sz w:val="20"/>
          <w:szCs w:val="20"/>
        </w:rPr>
      </w:pPr>
      <w:r w:rsidRPr="7C3446BF">
        <w:rPr>
          <w:rFonts w:eastAsia="Calibri"/>
          <w:color w:val="000000" w:themeColor="text1"/>
          <w:lang w:eastAsia="pl-PL"/>
        </w:rPr>
        <w:t xml:space="preserve">Testy Systemu dla Demonstratora A oraz Demonstratora B rozpoczną się </w:t>
      </w:r>
      <w:r w:rsidR="009D3328" w:rsidRPr="7C3446BF">
        <w:rPr>
          <w:rFonts w:eastAsia="Calibri"/>
          <w:color w:val="000000" w:themeColor="text1"/>
          <w:lang w:eastAsia="pl-PL"/>
        </w:rPr>
        <w:t xml:space="preserve">nie wcześniej niż 7 dni </w:t>
      </w:r>
      <w:r w:rsidR="00652A3C" w:rsidRPr="7C3446BF">
        <w:rPr>
          <w:rFonts w:eastAsia="Calibri"/>
          <w:color w:val="000000" w:themeColor="text1"/>
          <w:lang w:eastAsia="pl-PL"/>
        </w:rPr>
        <w:t>po</w:t>
      </w:r>
      <w:r w:rsidRPr="7C3446BF">
        <w:rPr>
          <w:rFonts w:eastAsia="Calibri"/>
          <w:color w:val="000000" w:themeColor="text1"/>
          <w:lang w:eastAsia="pl-PL"/>
        </w:rPr>
        <w:t xml:space="preserve"> przekazaniu przez Wykonawcę Wyników Prac Eta</w:t>
      </w:r>
      <w:r w:rsidR="003E70D9" w:rsidRPr="7C3446BF">
        <w:rPr>
          <w:rFonts w:eastAsia="Calibri"/>
          <w:color w:val="000000" w:themeColor="text1"/>
          <w:lang w:eastAsia="pl-PL"/>
        </w:rPr>
        <w:t xml:space="preserve">pu II przedstawionych w </w:t>
      </w:r>
      <w:r w:rsidR="003E70D9" w:rsidRPr="7C3446BF">
        <w:rPr>
          <w:rFonts w:eastAsia="Calibri"/>
          <w:color w:val="000000" w:themeColor="text1"/>
          <w:lang w:eastAsia="pl-PL"/>
        </w:rPr>
        <w:fldChar w:fldCharType="begin"/>
      </w:r>
      <w:r w:rsidR="003E70D9" w:rsidRPr="7C3446BF">
        <w:rPr>
          <w:rFonts w:eastAsia="Calibri"/>
          <w:color w:val="000000" w:themeColor="text1"/>
          <w:lang w:eastAsia="pl-PL"/>
        </w:rPr>
        <w:instrText xml:space="preserve"> REF _Ref71548982 \h  \* MERGEFORMAT </w:instrText>
      </w:r>
      <w:r w:rsidR="003E70D9" w:rsidRPr="7C3446BF">
        <w:rPr>
          <w:rFonts w:eastAsia="Calibri"/>
          <w:color w:val="000000" w:themeColor="text1"/>
          <w:lang w:eastAsia="pl-PL"/>
        </w:rPr>
      </w:r>
      <w:r w:rsidR="003E70D9" w:rsidRPr="7C3446BF">
        <w:rPr>
          <w:rFonts w:eastAsia="Calibri"/>
          <w:color w:val="000000" w:themeColor="text1"/>
          <w:lang w:eastAsia="pl-PL"/>
        </w:rPr>
        <w:fldChar w:fldCharType="separate"/>
      </w:r>
      <w:r w:rsidR="003E70D9" w:rsidRPr="7C3446BF">
        <w:rPr>
          <w:rFonts w:eastAsia="Calibri"/>
          <w:color w:val="000000" w:themeColor="text1"/>
          <w:lang w:eastAsia="pl-PL"/>
        </w:rPr>
        <w:t>Tabeli 5</w:t>
      </w:r>
      <w:r w:rsidR="003E70D9" w:rsidRPr="7C3446BF">
        <w:rPr>
          <w:rFonts w:eastAsia="Calibri"/>
          <w:color w:val="000000" w:themeColor="text1"/>
          <w:lang w:eastAsia="pl-PL"/>
        </w:rPr>
        <w:fldChar w:fldCharType="end"/>
      </w:r>
      <w:r w:rsidRPr="7C3446BF">
        <w:rPr>
          <w:rFonts w:eastAsia="Calibri"/>
          <w:color w:val="000000" w:themeColor="text1"/>
          <w:lang w:eastAsia="pl-PL"/>
        </w:rPr>
        <w:t xml:space="preserve">. </w:t>
      </w:r>
    </w:p>
    <w:p w14:paraId="1956763D" w14:textId="0B68D466" w:rsidR="00231467" w:rsidRPr="00AD1C6F" w:rsidRDefault="000761F8" w:rsidP="00B3280C">
      <w:p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ascii="Calibri" w:eastAsia="Calibri" w:hAnsi="Calibri" w:cs="Calibri"/>
          <w:color w:val="000000" w:themeColor="text1"/>
        </w:rPr>
        <w:t>Wykonawca przy współudziale z Zamawiającym</w:t>
      </w:r>
      <w:r w:rsidR="00D7148E" w:rsidRPr="7C3446BF">
        <w:rPr>
          <w:rFonts w:ascii="Calibri" w:eastAsia="Calibri" w:hAnsi="Calibri" w:cs="Calibri"/>
          <w:color w:val="000000" w:themeColor="text1"/>
        </w:rPr>
        <w:t xml:space="preserve"> </w:t>
      </w:r>
      <w:r w:rsidR="00E16E2C">
        <w:rPr>
          <w:rFonts w:ascii="Calibri" w:eastAsia="Calibri" w:hAnsi="Calibri" w:cs="Calibri"/>
          <w:color w:val="000000" w:themeColor="text1"/>
        </w:rPr>
        <w:t xml:space="preserve">oraz Partnerem Strategicznym </w:t>
      </w:r>
      <w:r w:rsidR="00D7148E" w:rsidRPr="7C3446BF">
        <w:rPr>
          <w:rFonts w:ascii="Calibri" w:eastAsia="Calibri" w:hAnsi="Calibri" w:cs="Calibri"/>
          <w:color w:val="000000" w:themeColor="text1"/>
        </w:rPr>
        <w:t>przeprowadzi Testy</w:t>
      </w:r>
      <w:r w:rsidR="00231467" w:rsidRPr="7C3446BF">
        <w:rPr>
          <w:rFonts w:ascii="Calibri" w:eastAsia="Calibri" w:hAnsi="Calibri" w:cs="Calibri"/>
          <w:color w:val="000000" w:themeColor="text1"/>
        </w:rPr>
        <w:t xml:space="preserve"> Systemu </w:t>
      </w:r>
      <w:r w:rsidR="0009327B" w:rsidRPr="7C3446BF">
        <w:rPr>
          <w:rFonts w:ascii="Calibri" w:eastAsia="Calibri" w:hAnsi="Calibri" w:cs="Calibri"/>
          <w:color w:val="000000" w:themeColor="text1"/>
        </w:rPr>
        <w:t xml:space="preserve">Demonstratora A oraz Demonstratora B </w:t>
      </w:r>
      <w:r w:rsidR="00231467" w:rsidRPr="7C3446BF">
        <w:rPr>
          <w:rFonts w:ascii="Calibri" w:eastAsia="Calibri" w:hAnsi="Calibri" w:cs="Calibri"/>
          <w:color w:val="000000" w:themeColor="text1"/>
        </w:rPr>
        <w:t xml:space="preserve">mające na celu </w:t>
      </w:r>
      <w:r w:rsidR="00A94975">
        <w:rPr>
          <w:rFonts w:ascii="Calibri" w:eastAsia="Calibri" w:hAnsi="Calibri" w:cs="Calibri"/>
          <w:color w:val="000000" w:themeColor="text1"/>
        </w:rPr>
        <w:t xml:space="preserve">weryfikację zgodności z projektem, </w:t>
      </w:r>
      <w:r w:rsidR="00231467" w:rsidRPr="7C3446BF">
        <w:rPr>
          <w:rFonts w:ascii="Calibri" w:eastAsia="Calibri" w:hAnsi="Calibri" w:cs="Calibri"/>
          <w:color w:val="000000" w:themeColor="text1"/>
        </w:rPr>
        <w:t xml:space="preserve">poprawności jego działania oraz spełnienia wymagań </w:t>
      </w:r>
      <w:r w:rsidR="00231467" w:rsidRPr="7C3446BF">
        <w:rPr>
          <w:rFonts w:eastAsia="Calibri"/>
          <w:color w:val="000000" w:themeColor="text1"/>
          <w:lang w:eastAsia="pl-PL"/>
        </w:rPr>
        <w:t>Obligatoryjnych OB</w:t>
      </w:r>
      <w:r w:rsidR="003347E7" w:rsidRPr="7C3446BF">
        <w:rPr>
          <w:rFonts w:eastAsia="Calibri"/>
          <w:color w:val="000000" w:themeColor="text1"/>
          <w:lang w:eastAsia="pl-PL"/>
        </w:rPr>
        <w:t>L1.1-OBL1.7, OBL1.10</w:t>
      </w:r>
      <w:r w:rsidR="009D3328" w:rsidRPr="7C3446BF">
        <w:rPr>
          <w:rFonts w:eastAsia="Calibri"/>
          <w:color w:val="000000" w:themeColor="text1"/>
          <w:lang w:eastAsia="pl-PL"/>
        </w:rPr>
        <w:t xml:space="preserve">, </w:t>
      </w:r>
      <w:r w:rsidR="003347E7" w:rsidRPr="7C3446BF">
        <w:rPr>
          <w:rFonts w:eastAsia="Calibri"/>
          <w:color w:val="000000" w:themeColor="text1"/>
          <w:lang w:eastAsia="pl-PL"/>
        </w:rPr>
        <w:t>OBL.1.11, OBL.1.13</w:t>
      </w:r>
      <w:r w:rsidR="00EB6D58" w:rsidRPr="7C3446BF">
        <w:rPr>
          <w:rFonts w:eastAsia="Calibri"/>
          <w:color w:val="000000" w:themeColor="text1"/>
          <w:lang w:eastAsia="pl-PL"/>
        </w:rPr>
        <w:t>-</w:t>
      </w:r>
      <w:r w:rsidR="003347E7" w:rsidRPr="7C3446BF">
        <w:rPr>
          <w:rFonts w:eastAsia="Calibri"/>
          <w:color w:val="000000" w:themeColor="text1"/>
          <w:lang w:eastAsia="pl-PL"/>
        </w:rPr>
        <w:t>OBL1.17</w:t>
      </w:r>
      <w:r w:rsidR="009D3328" w:rsidRPr="7C3446BF">
        <w:rPr>
          <w:rFonts w:eastAsia="Calibri"/>
          <w:color w:val="000000" w:themeColor="text1"/>
          <w:lang w:eastAsia="pl-PL"/>
        </w:rPr>
        <w:t xml:space="preserve">, </w:t>
      </w:r>
      <w:r w:rsidR="003347E7" w:rsidRPr="7C3446BF">
        <w:rPr>
          <w:rFonts w:eastAsia="Calibri"/>
          <w:color w:val="000000" w:themeColor="text1"/>
          <w:lang w:eastAsia="pl-PL"/>
        </w:rPr>
        <w:t xml:space="preserve">OBL1.24 - OBL1.29 </w:t>
      </w:r>
      <w:r w:rsidR="00231467" w:rsidRPr="7C3446BF">
        <w:rPr>
          <w:rFonts w:eastAsia="Calibri"/>
          <w:color w:val="000000" w:themeColor="text1"/>
          <w:lang w:eastAsia="pl-PL"/>
        </w:rPr>
        <w:t>i parametrów KON1.1A – KON1.6A</w:t>
      </w:r>
      <w:r w:rsidR="003347E7" w:rsidRPr="7C3446BF">
        <w:rPr>
          <w:rFonts w:eastAsia="Calibri"/>
          <w:color w:val="000000" w:themeColor="text1"/>
          <w:lang w:eastAsia="pl-PL"/>
        </w:rPr>
        <w:t>,</w:t>
      </w:r>
      <w:r w:rsidR="00D25B36">
        <w:rPr>
          <w:rFonts w:eastAsia="Calibri"/>
          <w:color w:val="000000" w:themeColor="text1"/>
          <w:lang w:eastAsia="pl-PL"/>
        </w:rPr>
        <w:t xml:space="preserve"> </w:t>
      </w:r>
      <w:r w:rsidR="003347E7" w:rsidRPr="7C3446BF">
        <w:rPr>
          <w:rFonts w:eastAsia="Calibri"/>
          <w:color w:val="000000" w:themeColor="text1"/>
          <w:lang w:eastAsia="pl-PL"/>
        </w:rPr>
        <w:t xml:space="preserve">OBL.2.1A </w:t>
      </w:r>
      <w:r w:rsidR="0009327B" w:rsidRPr="7C3446BF">
        <w:rPr>
          <w:rFonts w:eastAsia="Calibri"/>
          <w:color w:val="000000" w:themeColor="text1"/>
          <w:lang w:eastAsia="pl-PL"/>
        </w:rPr>
        <w:t xml:space="preserve">dla Demonstratora A oraz </w:t>
      </w:r>
      <w:r w:rsidR="003347E7" w:rsidRPr="7C3446BF">
        <w:rPr>
          <w:rFonts w:eastAsia="Calibri"/>
          <w:color w:val="000000" w:themeColor="text1"/>
          <w:lang w:eastAsia="pl-PL"/>
        </w:rPr>
        <w:t>KON1.1B – KON1.6B,</w:t>
      </w:r>
      <w:r w:rsidR="0009327B" w:rsidRPr="7C3446BF">
        <w:rPr>
          <w:rFonts w:ascii="Calibri" w:eastAsia="Calibri" w:hAnsi="Calibri" w:cs="Calibri"/>
          <w:color w:val="000000" w:themeColor="text1"/>
        </w:rPr>
        <w:t xml:space="preserve"> </w:t>
      </w:r>
      <w:r w:rsidR="003347E7" w:rsidRPr="7C3446BF">
        <w:rPr>
          <w:rFonts w:eastAsia="Calibri"/>
          <w:color w:val="000000" w:themeColor="text1"/>
          <w:lang w:eastAsia="pl-PL"/>
        </w:rPr>
        <w:t xml:space="preserve">OBL.2.1B </w:t>
      </w:r>
      <w:r w:rsidR="0009327B" w:rsidRPr="7C3446BF">
        <w:rPr>
          <w:rFonts w:ascii="Calibri" w:eastAsia="Calibri" w:hAnsi="Calibri" w:cs="Calibri"/>
          <w:color w:val="000000" w:themeColor="text1"/>
        </w:rPr>
        <w:t xml:space="preserve">dla Demonstratora B, </w:t>
      </w:r>
      <w:r w:rsidR="00231467" w:rsidRPr="7C3446BF">
        <w:rPr>
          <w:rFonts w:ascii="Calibri" w:eastAsia="Calibri" w:hAnsi="Calibri" w:cs="Calibri"/>
          <w:color w:val="000000" w:themeColor="text1"/>
        </w:rPr>
        <w:t>przedstawionych w Załączniku 1 do Regulaminu. Wyniki Testów Systemu</w:t>
      </w:r>
      <w:r w:rsidR="0009327B" w:rsidRPr="7C3446BF">
        <w:rPr>
          <w:rFonts w:ascii="Calibri" w:eastAsia="Calibri" w:hAnsi="Calibri" w:cs="Calibri"/>
          <w:color w:val="000000" w:themeColor="text1"/>
        </w:rPr>
        <w:t xml:space="preserve"> Demonstratora A i Demonstratora B</w:t>
      </w:r>
      <w:r w:rsidR="00231467" w:rsidRPr="7C3446BF">
        <w:rPr>
          <w:rFonts w:ascii="Calibri" w:eastAsia="Calibri" w:hAnsi="Calibri" w:cs="Calibri"/>
          <w:color w:val="000000" w:themeColor="text1"/>
        </w:rPr>
        <w:t xml:space="preserve"> będą podlegać ocenie</w:t>
      </w:r>
      <w:r w:rsidR="0009327B" w:rsidRPr="7C3446BF">
        <w:rPr>
          <w:rFonts w:ascii="Calibri" w:eastAsia="Calibri" w:hAnsi="Calibri" w:cs="Calibri"/>
          <w:color w:val="000000" w:themeColor="text1"/>
        </w:rPr>
        <w:t>.</w:t>
      </w:r>
      <w:r w:rsidR="00231467"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73584763" w14:textId="6807A2CA" w:rsidR="00231467" w:rsidRPr="00AD1C6F" w:rsidRDefault="00231467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1CB78333" w14:textId="72129D76" w:rsidR="00231467" w:rsidRPr="00AD1C6F" w:rsidRDefault="00D7148E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Wykonawca przy współudziale z Zamawiającym</w:t>
      </w:r>
      <w:r w:rsidR="00B135FF" w:rsidRPr="00B135FF">
        <w:t xml:space="preserve"> </w:t>
      </w:r>
      <w:r w:rsidR="00B135FF" w:rsidRPr="00B135FF">
        <w:rPr>
          <w:rFonts w:ascii="Calibri" w:eastAsia="Calibri" w:hAnsi="Calibri" w:cs="Calibri"/>
          <w:color w:val="000000" w:themeColor="text1"/>
          <w:u w:val="single"/>
        </w:rPr>
        <w:t>oraz Partnerem Strategicznym</w:t>
      </w:r>
      <w:r w:rsidR="00231467" w:rsidRPr="7C3446BF">
        <w:rPr>
          <w:rFonts w:ascii="Calibri" w:eastAsia="Calibri" w:hAnsi="Calibri" w:cs="Calibri"/>
          <w:color w:val="000000" w:themeColor="text1"/>
          <w:u w:val="single"/>
        </w:rPr>
        <w:t xml:space="preserve"> przeprowadzi następujące testy Systemu</w:t>
      </w:r>
      <w:r w:rsidR="0009327B" w:rsidRPr="7C3446BF">
        <w:rPr>
          <w:rFonts w:ascii="Calibri" w:eastAsia="Calibri" w:hAnsi="Calibri" w:cs="Calibri"/>
          <w:color w:val="000000" w:themeColor="text1"/>
          <w:u w:val="single"/>
        </w:rPr>
        <w:t xml:space="preserve"> Demonstratora A oraz Demonstratora B</w:t>
      </w:r>
      <w:r w:rsidR="00231467" w:rsidRPr="7C3446BF">
        <w:rPr>
          <w:rFonts w:ascii="Calibri" w:eastAsia="Calibri" w:hAnsi="Calibri" w:cs="Calibri"/>
          <w:color w:val="000000" w:themeColor="text1"/>
          <w:u w:val="single"/>
        </w:rPr>
        <w:t xml:space="preserve"> </w:t>
      </w:r>
    </w:p>
    <w:p w14:paraId="4730F419" w14:textId="0624C1A2" w:rsidR="00231467" w:rsidRPr="00AD1C6F" w:rsidRDefault="0009327B" w:rsidP="00B3280C">
      <w:pPr>
        <w:pStyle w:val="Akapitzlist"/>
        <w:numPr>
          <w:ilvl w:val="0"/>
          <w:numId w:val="28"/>
        </w:num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eastAsia="Calibri"/>
          <w:lang w:eastAsia="pl-PL"/>
        </w:rPr>
        <w:t>Testy</w:t>
      </w:r>
      <w:r w:rsidR="00231467" w:rsidRPr="7C3446BF">
        <w:rPr>
          <w:rFonts w:eastAsia="Calibri"/>
          <w:lang w:eastAsia="pl-PL"/>
        </w:rPr>
        <w:t xml:space="preserve"> </w:t>
      </w:r>
      <w:r w:rsidR="00E03AA3" w:rsidRPr="7C3446BF">
        <w:rPr>
          <w:rFonts w:eastAsia="Calibri"/>
          <w:lang w:eastAsia="pl-PL"/>
        </w:rPr>
        <w:t xml:space="preserve">1A. Test </w:t>
      </w:r>
      <w:r w:rsidR="00231467" w:rsidRPr="7C3446BF">
        <w:rPr>
          <w:rFonts w:eastAsia="Calibri"/>
          <w:lang w:eastAsia="pl-PL"/>
        </w:rPr>
        <w:t>jakościow</w:t>
      </w:r>
      <w:r w:rsidR="00E03AA3" w:rsidRPr="7C3446BF">
        <w:rPr>
          <w:rFonts w:eastAsia="Calibri"/>
          <w:lang w:eastAsia="pl-PL"/>
        </w:rPr>
        <w:t xml:space="preserve">y dla Budynku Jednorodzinnego </w:t>
      </w:r>
    </w:p>
    <w:p w14:paraId="1FB8417A" w14:textId="10D074B1" w:rsidR="0009327B" w:rsidRPr="00AD1C6F" w:rsidRDefault="0009327B" w:rsidP="00B3280C">
      <w:pPr>
        <w:pStyle w:val="Akapitzlist"/>
        <w:numPr>
          <w:ilvl w:val="0"/>
          <w:numId w:val="28"/>
        </w:num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eastAsia="Calibri"/>
          <w:lang w:eastAsia="pl-PL"/>
        </w:rPr>
        <w:t xml:space="preserve">Testy </w:t>
      </w:r>
      <w:r w:rsidR="00E03AA3" w:rsidRPr="7C3446BF">
        <w:rPr>
          <w:rFonts w:eastAsia="Calibri"/>
          <w:lang w:eastAsia="pl-PL"/>
        </w:rPr>
        <w:t xml:space="preserve">2A. Test </w:t>
      </w:r>
      <w:r w:rsidR="003347E7" w:rsidRPr="7C3446BF">
        <w:rPr>
          <w:rFonts w:eastAsia="Calibri"/>
          <w:lang w:eastAsia="pl-PL"/>
        </w:rPr>
        <w:t xml:space="preserve">30 dniowe </w:t>
      </w:r>
      <w:r w:rsidR="00E03AA3" w:rsidRPr="7C3446BF">
        <w:rPr>
          <w:rFonts w:eastAsia="Calibri"/>
          <w:lang w:eastAsia="pl-PL"/>
        </w:rPr>
        <w:t xml:space="preserve">ilościowy dla Budynku Jednorodzinnego </w:t>
      </w:r>
    </w:p>
    <w:p w14:paraId="4215AEA4" w14:textId="4F0F3D6F" w:rsidR="00E03AA3" w:rsidRPr="00AD1C6F" w:rsidRDefault="00E03AA3" w:rsidP="00B3280C">
      <w:pPr>
        <w:pStyle w:val="Akapitzlist"/>
        <w:numPr>
          <w:ilvl w:val="0"/>
          <w:numId w:val="28"/>
        </w:num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eastAsia="Calibri"/>
          <w:lang w:eastAsia="pl-PL"/>
        </w:rPr>
        <w:t xml:space="preserve">Testy 1B. Test jakościowy dla Budynku Szkoły </w:t>
      </w:r>
    </w:p>
    <w:p w14:paraId="54D99554" w14:textId="5E2BBA6E" w:rsidR="00E03AA3" w:rsidRPr="00AD1C6F" w:rsidRDefault="00E03AA3" w:rsidP="00B3280C">
      <w:pPr>
        <w:pStyle w:val="Akapitzlist"/>
        <w:numPr>
          <w:ilvl w:val="0"/>
          <w:numId w:val="28"/>
        </w:num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eastAsia="Calibri"/>
          <w:lang w:eastAsia="pl-PL"/>
        </w:rPr>
        <w:t>Testy 2B. Test 30 dniowe ilościowy dla Budynku Szkoły</w:t>
      </w:r>
    </w:p>
    <w:p w14:paraId="57ECDC85" w14:textId="313130D6" w:rsidR="00A93298" w:rsidRPr="00AD1C6F" w:rsidRDefault="00A93298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472B4028" w14:textId="1F4554F1" w:rsidR="00E8056A" w:rsidRPr="00AD1C6F" w:rsidRDefault="00E8056A" w:rsidP="00B3280C">
      <w:pPr>
        <w:spacing w:line="259" w:lineRule="auto"/>
        <w:jc w:val="both"/>
      </w:pPr>
      <w:r w:rsidRPr="7C3446BF">
        <w:t>Procedura Testowa 1A oraz 2A rozpoczyna się tego samego dnia.</w:t>
      </w:r>
    </w:p>
    <w:p w14:paraId="6842A325" w14:textId="03023038" w:rsidR="00DA1441" w:rsidRPr="00AD1C6F" w:rsidRDefault="00DA1441" w:rsidP="00B3280C">
      <w:pPr>
        <w:spacing w:line="259" w:lineRule="auto"/>
        <w:jc w:val="both"/>
      </w:pPr>
      <w:r w:rsidRPr="7C3446BF">
        <w:t xml:space="preserve">Procedura Testowa 1B oraz 2B rozpoczyna się tego samego dnia. </w:t>
      </w:r>
    </w:p>
    <w:p w14:paraId="1397A8F7" w14:textId="77777777" w:rsidR="00E8056A" w:rsidRPr="00AD1C6F" w:rsidRDefault="00E8056A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2ACA0A9C" w14:textId="65325B7E" w:rsidR="00231467" w:rsidRPr="00AD1C6F" w:rsidRDefault="00231467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 xml:space="preserve">Zamawiający dopuszcza przerwanie ciągłości pomiarów prowadzonych w ramach Testów </w:t>
      </w:r>
      <w:r w:rsidR="00B507F7" w:rsidRPr="7C3446BF">
        <w:rPr>
          <w:rFonts w:ascii="Calibri" w:eastAsia="Calibri" w:hAnsi="Calibri" w:cs="Calibri"/>
          <w:color w:val="000000" w:themeColor="text1"/>
        </w:rPr>
        <w:t>Demonstratora A oraz Demonstratora B</w:t>
      </w:r>
      <w:r w:rsidRPr="7C3446BF">
        <w:rPr>
          <w:rFonts w:ascii="Calibri" w:eastAsia="Calibri" w:hAnsi="Calibri" w:cs="Calibri"/>
          <w:color w:val="000000" w:themeColor="text1"/>
        </w:rPr>
        <w:t xml:space="preserve"> Systemu, na skutek: </w:t>
      </w:r>
    </w:p>
    <w:p w14:paraId="2405BA92" w14:textId="1F7B8280" w:rsidR="00231467" w:rsidRPr="00AD1C6F" w:rsidRDefault="00231467" w:rsidP="00B3280C">
      <w:pPr>
        <w:pStyle w:val="Akapitzlist"/>
        <w:numPr>
          <w:ilvl w:val="0"/>
          <w:numId w:val="16"/>
        </w:num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lastRenderedPageBreak/>
        <w:t>awarii urządzeń pomiarowych wykorzystywanych w trakcie Testów Systemu do retencjonowania i oczyszczania wody deszczowej,</w:t>
      </w:r>
    </w:p>
    <w:p w14:paraId="0AD339DA" w14:textId="43C46D45" w:rsidR="00231467" w:rsidRPr="00AD1C6F" w:rsidRDefault="00231467" w:rsidP="00B3280C">
      <w:pPr>
        <w:pStyle w:val="Akapitzlist"/>
        <w:numPr>
          <w:ilvl w:val="0"/>
          <w:numId w:val="16"/>
        </w:num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>działań takich jak np. przerwa w dostawie energii elektrycznej do środowiska testowego, w którym prow</w:t>
      </w:r>
      <w:r w:rsidR="00B507F7" w:rsidRPr="7C3446BF">
        <w:rPr>
          <w:rFonts w:ascii="Calibri" w:eastAsia="Calibri" w:hAnsi="Calibri" w:cs="Calibri"/>
          <w:color w:val="000000" w:themeColor="text1"/>
        </w:rPr>
        <w:t>adzone są Testy</w:t>
      </w:r>
      <w:r w:rsidRPr="7C3446BF">
        <w:rPr>
          <w:rFonts w:ascii="Calibri" w:eastAsia="Calibri" w:hAnsi="Calibri" w:cs="Calibri"/>
          <w:color w:val="000000" w:themeColor="text1"/>
        </w:rPr>
        <w:t xml:space="preserve"> Systemu,</w:t>
      </w:r>
      <w:r w:rsidRPr="7C3446BF">
        <w:t xml:space="preserve"> pożar, katastrofa naturalna, stan wojenny lub strajk powszechny, z wyłączeniem stanu epidemi</w:t>
      </w:r>
      <w:r w:rsidR="00A93298" w:rsidRPr="7C3446BF">
        <w:t>i wywołanego wirusem SARS CoV-2</w:t>
      </w:r>
      <w:r w:rsidRPr="7C3446BF">
        <w:t>.</w:t>
      </w:r>
    </w:p>
    <w:p w14:paraId="645F0642" w14:textId="5E94D80F" w:rsidR="00231467" w:rsidRPr="00AD1C6F" w:rsidRDefault="00231467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>W przypadku wystąpienia ww. okoliczności, Zamawiający może przedłużyć cz</w:t>
      </w:r>
      <w:r w:rsidR="00B507F7" w:rsidRPr="7C3446BF">
        <w:rPr>
          <w:rFonts w:ascii="Calibri" w:eastAsia="Calibri" w:hAnsi="Calibri" w:cs="Calibri"/>
          <w:color w:val="000000" w:themeColor="text1"/>
        </w:rPr>
        <w:t xml:space="preserve">as prowadzenia Testów </w:t>
      </w:r>
      <w:r w:rsidRPr="7C3446BF">
        <w:rPr>
          <w:rFonts w:ascii="Calibri" w:eastAsia="Calibri" w:hAnsi="Calibri" w:cs="Calibri"/>
          <w:color w:val="000000" w:themeColor="text1"/>
        </w:rPr>
        <w:t>Systemu adekwatnie do czasu trwania ww. okoliczności, lecz nie dłużej niż o 1 miesiąc.</w:t>
      </w:r>
    </w:p>
    <w:p w14:paraId="2C7FF64F" w14:textId="019C0F6B" w:rsidR="00231467" w:rsidRDefault="00231467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5B082B60" w14:textId="2F8E0171" w:rsidR="00A94975" w:rsidRPr="00AD1C6F" w:rsidRDefault="00A94975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>W uzasadnionych prz</w:t>
      </w:r>
      <w:r w:rsidR="003D6D96">
        <w:rPr>
          <w:rFonts w:ascii="Calibri" w:eastAsia="Calibri" w:hAnsi="Calibri" w:cs="Calibri"/>
          <w:color w:val="000000" w:themeColor="text1"/>
        </w:rPr>
        <w:t>y</w:t>
      </w:r>
      <w:r>
        <w:rPr>
          <w:rFonts w:ascii="Calibri" w:eastAsia="Calibri" w:hAnsi="Calibri" w:cs="Calibri"/>
          <w:color w:val="000000" w:themeColor="text1"/>
        </w:rPr>
        <w:t xml:space="preserve">padkach Zamawiający razem z Wykonawcą może przeprowadzić ponownie Testy. </w:t>
      </w:r>
    </w:p>
    <w:p w14:paraId="4418F07E" w14:textId="27218CFC" w:rsidR="00231467" w:rsidRPr="00AD1C6F" w:rsidRDefault="00231467" w:rsidP="0048651E">
      <w:pPr>
        <w:pStyle w:val="Nagwek2"/>
        <w:numPr>
          <w:ilvl w:val="2"/>
          <w:numId w:val="34"/>
        </w:numPr>
        <w:spacing w:line="259" w:lineRule="auto"/>
        <w:ind w:left="709"/>
      </w:pPr>
      <w:bookmarkStart w:id="165" w:name="_Toc72409410"/>
      <w:r w:rsidRPr="7C3446BF">
        <w:t>Przygotowanie Środowiska Testowego</w:t>
      </w:r>
      <w:bookmarkEnd w:id="165"/>
      <w:r w:rsidR="00D25B36">
        <w:t xml:space="preserve"> </w:t>
      </w:r>
    </w:p>
    <w:p w14:paraId="0BCEE9AB" w14:textId="60C9C1DE" w:rsidR="00231467" w:rsidRPr="00AD1C6F" w:rsidRDefault="00231467" w:rsidP="00B3280C">
      <w:pPr>
        <w:spacing w:line="259" w:lineRule="auto"/>
      </w:pPr>
      <w:r w:rsidRPr="7C3446BF">
        <w:t>W</w:t>
      </w:r>
      <w:r w:rsidR="007E08A8">
        <w:t>ykonawca</w:t>
      </w:r>
      <w:r w:rsidRPr="7C3446BF">
        <w:t xml:space="preserve"> przygotuje Środowisko Testowe </w:t>
      </w:r>
      <w:r w:rsidR="007E08A8">
        <w:t xml:space="preserve">w Lokalizacji Demonstratora A oraz Demonstratora B </w:t>
      </w:r>
      <w:r w:rsidRPr="7C3446BF">
        <w:t>umoż</w:t>
      </w:r>
      <w:r w:rsidR="00365698" w:rsidRPr="7C3446BF">
        <w:t>liwiające przeprowadzenie Testów</w:t>
      </w:r>
      <w:r w:rsidRPr="7C3446BF">
        <w:t xml:space="preserve"> Systemu</w:t>
      </w:r>
      <w:r w:rsidR="00365698" w:rsidRPr="7C3446BF">
        <w:t xml:space="preserve"> </w:t>
      </w:r>
      <w:r w:rsidR="007E08A8">
        <w:t>dla Budynku Jednorodzinnego</w:t>
      </w:r>
      <w:r w:rsidR="00365698" w:rsidRPr="7C3446BF">
        <w:t xml:space="preserve"> oraz </w:t>
      </w:r>
      <w:r w:rsidR="007E08A8">
        <w:t>Systemu dla Budynku Szkoły</w:t>
      </w:r>
      <w:r w:rsidRPr="7C3446BF">
        <w:t xml:space="preserve">. </w:t>
      </w:r>
    </w:p>
    <w:p w14:paraId="1BE6FB12" w14:textId="77777777" w:rsidR="00231467" w:rsidRPr="00AD1C6F" w:rsidRDefault="00231467" w:rsidP="00B3280C">
      <w:pPr>
        <w:spacing w:line="259" w:lineRule="auto"/>
      </w:pPr>
    </w:p>
    <w:p w14:paraId="1D426F79" w14:textId="60B07124" w:rsidR="004B2B2C" w:rsidRPr="00AD1C6F" w:rsidRDefault="00231467" w:rsidP="00B3280C">
      <w:pPr>
        <w:spacing w:line="259" w:lineRule="auto"/>
      </w:pPr>
      <w:r w:rsidRPr="7C3446BF">
        <w:t>W szczególności przygotuje</w:t>
      </w:r>
      <w:r w:rsidR="00892A48">
        <w:t xml:space="preserve"> w ramach wynagrodzenia wskazanego w ART. 2</w:t>
      </w:r>
      <w:r w:rsidR="0027457C">
        <w:t>2</w:t>
      </w:r>
      <w:r w:rsidR="00892A48">
        <w:t xml:space="preserve"> Umowy</w:t>
      </w:r>
      <w:r w:rsidRPr="7C3446BF">
        <w:t>:</w:t>
      </w:r>
      <w:r w:rsidR="00D25B36">
        <w:t xml:space="preserve"> </w:t>
      </w:r>
    </w:p>
    <w:p w14:paraId="7E7672B8" w14:textId="6DE20647" w:rsidR="004B2B2C" w:rsidRPr="00AD1C6F" w:rsidRDefault="00ED51A2" w:rsidP="00B3280C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Eksploatacje</w:t>
      </w:r>
      <w:r w:rsidR="004B2B2C" w:rsidRPr="7C3446BF">
        <w:rPr>
          <w:rFonts w:eastAsia="Calibri"/>
          <w:color w:val="000000" w:themeColor="text1"/>
          <w:lang w:eastAsia="pl-PL"/>
        </w:rPr>
        <w:t xml:space="preserve"> Systemu przez </w:t>
      </w:r>
      <w:r w:rsidR="00365698" w:rsidRPr="7C3446BF">
        <w:rPr>
          <w:rFonts w:eastAsia="Calibri"/>
          <w:color w:val="000000" w:themeColor="text1"/>
          <w:lang w:eastAsia="pl-PL"/>
        </w:rPr>
        <w:t xml:space="preserve">co najmniej 1 </w:t>
      </w:r>
      <w:r w:rsidR="004B2B2C" w:rsidRPr="7C3446BF">
        <w:rPr>
          <w:rFonts w:eastAsia="Calibri"/>
          <w:color w:val="000000" w:themeColor="text1"/>
          <w:lang w:eastAsia="pl-PL"/>
        </w:rPr>
        <w:t>Użytkownik</w:t>
      </w:r>
      <w:r w:rsidR="00365698" w:rsidRPr="7C3446BF">
        <w:rPr>
          <w:rFonts w:eastAsia="Calibri"/>
          <w:color w:val="000000" w:themeColor="text1"/>
          <w:lang w:eastAsia="pl-PL"/>
        </w:rPr>
        <w:t>a dla Budynku Jednorodzinnego oraz co najmniej 50 Użytkowników dla Budynku Szkoły</w:t>
      </w:r>
      <w:r w:rsidRPr="7C3446BF">
        <w:rPr>
          <w:rFonts w:eastAsia="Calibri"/>
          <w:color w:val="000000" w:themeColor="text1"/>
          <w:lang w:eastAsia="pl-PL"/>
        </w:rPr>
        <w:t xml:space="preserve">. Testy Systemu będą trwały </w:t>
      </w:r>
      <w:r w:rsidR="004B2B2C" w:rsidRPr="7C3446BF">
        <w:rPr>
          <w:rFonts w:eastAsia="Calibri"/>
          <w:color w:val="000000" w:themeColor="text1"/>
          <w:lang w:eastAsia="pl-PL"/>
        </w:rPr>
        <w:t xml:space="preserve">przez okres 30 dni, przy czym Czas </w:t>
      </w:r>
      <w:r w:rsidRPr="7C3446BF">
        <w:rPr>
          <w:rFonts w:eastAsia="Calibri"/>
          <w:color w:val="000000" w:themeColor="text1"/>
          <w:lang w:eastAsia="pl-PL"/>
        </w:rPr>
        <w:t>eksploatacji</w:t>
      </w:r>
      <w:r w:rsidR="004B2B2C" w:rsidRPr="7C3446BF">
        <w:rPr>
          <w:rFonts w:eastAsia="Calibri"/>
          <w:color w:val="000000" w:themeColor="text1"/>
          <w:lang w:eastAsia="pl-PL"/>
        </w:rPr>
        <w:t xml:space="preserve"> Systemu</w:t>
      </w:r>
      <w:r w:rsidRPr="7C3446BF">
        <w:rPr>
          <w:rFonts w:eastAsia="Calibri"/>
          <w:color w:val="000000" w:themeColor="text1"/>
          <w:lang w:eastAsia="pl-PL"/>
        </w:rPr>
        <w:t xml:space="preserve"> przez Użytkowników</w:t>
      </w:r>
      <w:r w:rsidR="004B2B2C" w:rsidRPr="7C3446BF">
        <w:rPr>
          <w:rFonts w:eastAsia="Calibri"/>
          <w:color w:val="000000" w:themeColor="text1"/>
          <w:lang w:eastAsia="pl-PL"/>
        </w:rPr>
        <w:t xml:space="preserve"> nie może być</w:t>
      </w:r>
      <w:r w:rsidRPr="7C3446BF">
        <w:rPr>
          <w:rFonts w:eastAsia="Calibri"/>
          <w:color w:val="000000" w:themeColor="text1"/>
          <w:lang w:eastAsia="pl-PL"/>
        </w:rPr>
        <w:t xml:space="preserve"> </w:t>
      </w:r>
      <w:r w:rsidR="00365698" w:rsidRPr="7C3446BF">
        <w:rPr>
          <w:rFonts w:eastAsia="Calibri"/>
          <w:color w:val="000000" w:themeColor="text1"/>
          <w:lang w:eastAsia="pl-PL"/>
        </w:rPr>
        <w:t>krótszy</w:t>
      </w:r>
      <w:r w:rsidRPr="7C3446BF">
        <w:rPr>
          <w:rFonts w:eastAsia="Calibri"/>
          <w:color w:val="000000" w:themeColor="text1"/>
          <w:lang w:eastAsia="pl-PL"/>
        </w:rPr>
        <w:t xml:space="preserve"> niż 2 dni w tygodniu.</w:t>
      </w:r>
      <w:r w:rsidR="00D25B36">
        <w:t xml:space="preserve"> </w:t>
      </w:r>
    </w:p>
    <w:p w14:paraId="71F15864" w14:textId="202E9212" w:rsidR="00231467" w:rsidRPr="00AD1C6F" w:rsidRDefault="00231467" w:rsidP="00B3280C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="Calibri"/>
          <w:b/>
          <w:bCs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Demonstrator Systemu dla Budynku Jednorodzinnego oraz dla Budynku Szkoły zgodny z wymaganiami Obligatoryjnymi </w:t>
      </w:r>
      <w:r w:rsidR="00B507F7" w:rsidRPr="7C3446BF">
        <w:rPr>
          <w:rFonts w:eastAsia="Calibri"/>
          <w:color w:val="000000" w:themeColor="text1"/>
          <w:lang w:eastAsia="pl-PL"/>
        </w:rPr>
        <w:t>OBL1.1</w:t>
      </w:r>
      <w:r w:rsidR="00365698" w:rsidRPr="7C3446BF">
        <w:rPr>
          <w:rFonts w:eastAsia="Calibri"/>
          <w:color w:val="000000" w:themeColor="text1"/>
          <w:lang w:eastAsia="pl-PL"/>
        </w:rPr>
        <w:t>–</w:t>
      </w:r>
      <w:r w:rsidR="00B507F7" w:rsidRPr="7C3446BF">
        <w:rPr>
          <w:rFonts w:eastAsia="Calibri"/>
          <w:color w:val="000000" w:themeColor="text1"/>
          <w:lang w:eastAsia="pl-PL"/>
        </w:rPr>
        <w:t xml:space="preserve">OBL1.7, OBL1.10, OBL.1.11, OBL.1.13, OBL1.17, OBL1.24 </w:t>
      </w:r>
      <w:r w:rsidR="00365698" w:rsidRPr="7C3446BF">
        <w:rPr>
          <w:rFonts w:eastAsia="Calibri"/>
          <w:color w:val="000000" w:themeColor="text1"/>
          <w:lang w:eastAsia="pl-PL"/>
        </w:rPr>
        <w:t>–</w:t>
      </w:r>
      <w:r w:rsidR="00B507F7" w:rsidRPr="7C3446BF">
        <w:rPr>
          <w:rFonts w:eastAsia="Calibri"/>
          <w:color w:val="000000" w:themeColor="text1"/>
          <w:lang w:eastAsia="pl-PL"/>
        </w:rPr>
        <w:t xml:space="preserve"> OBL1.</w:t>
      </w:r>
      <w:r w:rsidR="007E08A8">
        <w:rPr>
          <w:rFonts w:eastAsia="Calibri"/>
          <w:color w:val="000000" w:themeColor="text1"/>
          <w:lang w:eastAsia="pl-PL"/>
        </w:rPr>
        <w:t>32</w:t>
      </w:r>
      <w:r w:rsidR="00B507F7" w:rsidRPr="7C3446BF">
        <w:rPr>
          <w:rFonts w:eastAsia="Calibri"/>
          <w:color w:val="000000" w:themeColor="text1"/>
          <w:lang w:eastAsia="pl-PL"/>
        </w:rPr>
        <w:t xml:space="preserve"> i parametrami KON1.1A – KON1.6A, OBL.2.1A dla Demonstratora A oraz KON1.1B – KON1.6B,</w:t>
      </w:r>
      <w:r w:rsidR="00B507F7" w:rsidRPr="7C3446BF">
        <w:rPr>
          <w:rFonts w:ascii="Calibri" w:eastAsia="Calibri" w:hAnsi="Calibri" w:cs="Calibri"/>
          <w:color w:val="000000" w:themeColor="text1"/>
        </w:rPr>
        <w:t xml:space="preserve"> </w:t>
      </w:r>
      <w:r w:rsidR="00B507F7" w:rsidRPr="7C3446BF">
        <w:rPr>
          <w:rFonts w:eastAsia="Calibri"/>
          <w:color w:val="000000" w:themeColor="text1"/>
          <w:lang w:eastAsia="pl-PL"/>
        </w:rPr>
        <w:t xml:space="preserve">OBL.2.1B </w:t>
      </w:r>
      <w:r w:rsidR="00B507F7" w:rsidRPr="7C3446BF">
        <w:rPr>
          <w:rFonts w:ascii="Calibri" w:eastAsia="Calibri" w:hAnsi="Calibri" w:cs="Calibri"/>
          <w:color w:val="000000" w:themeColor="text1"/>
        </w:rPr>
        <w:t>dla Demonstratora B, przedstawionych w Załączniku 1 do Regulaminu</w:t>
      </w:r>
      <w:r w:rsidRPr="7C3446BF">
        <w:rPr>
          <w:rFonts w:ascii="Calibri" w:eastAsia="Calibri" w:hAnsi="Calibri" w:cs="Calibri"/>
          <w:color w:val="000000" w:themeColor="text1"/>
        </w:rPr>
        <w:t xml:space="preserve">. </w:t>
      </w:r>
    </w:p>
    <w:p w14:paraId="526A26F4" w14:textId="12006E40" w:rsidR="00231467" w:rsidRPr="00AD1C6F" w:rsidRDefault="00231467" w:rsidP="00B3280C">
      <w:pPr>
        <w:pStyle w:val="Akapitzlist"/>
        <w:numPr>
          <w:ilvl w:val="0"/>
          <w:numId w:val="29"/>
        </w:num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Punkty pomiarowe przepływu </w:t>
      </w:r>
      <w:r w:rsidR="00B507F7" w:rsidRPr="7C3446BF">
        <w:rPr>
          <w:rFonts w:eastAsia="Calibri"/>
          <w:color w:val="000000" w:themeColor="text1"/>
          <w:lang w:eastAsia="pl-PL"/>
        </w:rPr>
        <w:t xml:space="preserve">Produktów </w:t>
      </w:r>
      <w:r w:rsidRPr="7C3446BF">
        <w:rPr>
          <w:rFonts w:eastAsia="Calibri"/>
          <w:color w:val="000000" w:themeColor="text1"/>
          <w:lang w:eastAsia="pl-PL"/>
        </w:rPr>
        <w:t xml:space="preserve">na odprowadzeniu z Systemu wody o standardzie W1, W2, W3, W4, W5. </w:t>
      </w:r>
    </w:p>
    <w:p w14:paraId="21D9F4FD" w14:textId="6FF0E4A8" w:rsidR="00B507F7" w:rsidRPr="00AD1C6F" w:rsidRDefault="00B507F7" w:rsidP="00B3280C">
      <w:pPr>
        <w:pStyle w:val="Akapitzlist"/>
        <w:numPr>
          <w:ilvl w:val="0"/>
          <w:numId w:val="29"/>
        </w:num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Punkty pomiarowe przepływu na dolocie do Systemu Substratów W0, D1, K1, K2.</w:t>
      </w:r>
    </w:p>
    <w:p w14:paraId="4D653BDA" w14:textId="7FA2927C" w:rsidR="00231467" w:rsidRPr="00AD1C6F" w:rsidRDefault="00231467" w:rsidP="00B3280C">
      <w:pPr>
        <w:pStyle w:val="Akapitzlist"/>
        <w:numPr>
          <w:ilvl w:val="0"/>
          <w:numId w:val="29"/>
        </w:num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Personel techniczny, przegotowany do obsługi Systemu podczas prowadzenia Testów.</w:t>
      </w:r>
    </w:p>
    <w:p w14:paraId="5AF46DA5" w14:textId="26BF7FE5" w:rsidR="008439AE" w:rsidRPr="00AD1C6F" w:rsidRDefault="00A93298" w:rsidP="00B3280C">
      <w:p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ascii="Calibri" w:eastAsia="Calibri" w:hAnsi="Calibri" w:cs="Calibri"/>
          <w:color w:val="000000" w:themeColor="text1"/>
        </w:rPr>
        <w:t xml:space="preserve">Zamawiający zastrzega sobie prawo do </w:t>
      </w:r>
      <w:r w:rsidR="005E4844" w:rsidRPr="7C3446BF">
        <w:rPr>
          <w:rFonts w:ascii="Calibri" w:eastAsia="Calibri" w:hAnsi="Calibri" w:cs="Calibri"/>
          <w:color w:val="000000" w:themeColor="text1"/>
        </w:rPr>
        <w:t>inspekcji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  <w:r w:rsidRPr="7C3446BF">
        <w:rPr>
          <w:rFonts w:eastAsia="Calibri"/>
          <w:color w:val="000000" w:themeColor="text1"/>
          <w:lang w:eastAsia="pl-PL"/>
        </w:rPr>
        <w:t>Demonstratora A oraz Demonstratora B podczas prowadzonych Testów</w:t>
      </w:r>
      <w:r w:rsidR="00946E30" w:rsidRPr="7C3446BF">
        <w:rPr>
          <w:rFonts w:eastAsia="Calibri"/>
          <w:color w:val="000000" w:themeColor="text1"/>
          <w:lang w:eastAsia="pl-PL"/>
        </w:rPr>
        <w:t xml:space="preserve">. </w:t>
      </w:r>
    </w:p>
    <w:p w14:paraId="11ED2A0A" w14:textId="49D87D96" w:rsidR="00231467" w:rsidRPr="00AD1C6F" w:rsidRDefault="00231467" w:rsidP="00B3280C">
      <w:pPr>
        <w:spacing w:before="240"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</w:rPr>
        <w:t>Wykonawca odpowiada za właściwe zagospodarowanie lub utylizację Substratów i Produktów z Testów omawianych w rozdziale</w:t>
      </w:r>
      <w:r w:rsidR="00B507F7" w:rsidRPr="7C3446BF">
        <w:rPr>
          <w:rFonts w:ascii="Calibri" w:eastAsia="Calibri" w:hAnsi="Calibri" w:cs="Calibri"/>
          <w:color w:val="000000" w:themeColor="text1"/>
        </w:rPr>
        <w:t xml:space="preserve"> </w:t>
      </w:r>
      <w:r w:rsidR="00B507F7" w:rsidRPr="00AD1C6F">
        <w:rPr>
          <w:rFonts w:ascii="Calibri" w:eastAsia="Calibri" w:hAnsi="Calibri" w:cs="Calibri"/>
          <w:color w:val="000000" w:themeColor="text1"/>
        </w:rPr>
        <w:fldChar w:fldCharType="begin"/>
      </w:r>
      <w:r w:rsidR="00B507F7" w:rsidRPr="00AD1C6F">
        <w:rPr>
          <w:rFonts w:ascii="Calibri" w:eastAsia="Calibri" w:hAnsi="Calibri" w:cs="Calibri"/>
          <w:color w:val="000000" w:themeColor="text1"/>
        </w:rPr>
        <w:instrText xml:space="preserve"> REF _Ref71548599 \r \h </w:instrText>
      </w:r>
      <w:r w:rsidR="00B507F7" w:rsidRPr="00AD1C6F">
        <w:rPr>
          <w:rFonts w:ascii="Calibri" w:eastAsia="Calibri" w:hAnsi="Calibri" w:cs="Calibri"/>
          <w:color w:val="000000" w:themeColor="text1"/>
        </w:rPr>
      </w:r>
      <w:r w:rsidR="00B507F7" w:rsidRPr="00AD1C6F">
        <w:rPr>
          <w:rFonts w:ascii="Calibri" w:eastAsia="Calibri" w:hAnsi="Calibri" w:cs="Calibri"/>
          <w:color w:val="000000" w:themeColor="text1"/>
        </w:rPr>
        <w:fldChar w:fldCharType="separate"/>
      </w:r>
      <w:r w:rsidR="00B507F7" w:rsidRPr="00AD1C6F">
        <w:rPr>
          <w:rFonts w:ascii="Calibri" w:eastAsia="Calibri" w:hAnsi="Calibri" w:cs="Calibri"/>
          <w:color w:val="000000" w:themeColor="text1"/>
        </w:rPr>
        <w:t>3.4</w:t>
      </w:r>
      <w:r w:rsidR="00B507F7" w:rsidRPr="00AD1C6F">
        <w:rPr>
          <w:rFonts w:ascii="Calibri" w:eastAsia="Calibri" w:hAnsi="Calibri" w:cs="Calibri"/>
          <w:color w:val="000000" w:themeColor="text1"/>
        </w:rPr>
        <w:fldChar w:fldCharType="end"/>
      </w:r>
      <w:r w:rsidRPr="7C3446BF">
        <w:rPr>
          <w:rFonts w:ascii="Calibri" w:eastAsia="Calibri" w:hAnsi="Calibri" w:cs="Calibri"/>
          <w:color w:val="000000" w:themeColor="text1"/>
        </w:rPr>
        <w:t>, zgodnie z prawem polskim.</w:t>
      </w:r>
    </w:p>
    <w:p w14:paraId="34F0A0DA" w14:textId="69AB2F07" w:rsidR="000761F8" w:rsidRPr="00AD1C6F" w:rsidRDefault="00432DC0" w:rsidP="0048651E">
      <w:pPr>
        <w:pStyle w:val="Nagwek2"/>
        <w:numPr>
          <w:ilvl w:val="2"/>
          <w:numId w:val="34"/>
        </w:numPr>
        <w:spacing w:line="259" w:lineRule="auto"/>
        <w:ind w:left="709"/>
      </w:pPr>
      <w:bookmarkStart w:id="166" w:name="_Ref71548345"/>
      <w:bookmarkStart w:id="167" w:name="_Ref71549545"/>
      <w:bookmarkStart w:id="168" w:name="_Ref71549593"/>
      <w:bookmarkStart w:id="169" w:name="_Ref71549623"/>
      <w:bookmarkStart w:id="170" w:name="_Ref71549644"/>
      <w:bookmarkStart w:id="171" w:name="_Ref71549649"/>
      <w:bookmarkStart w:id="172" w:name="_Toc72409411"/>
      <w:r w:rsidRPr="7C3446BF">
        <w:t>Procedura Testowa</w:t>
      </w:r>
      <w:r w:rsidR="00A5417D" w:rsidRPr="7C3446BF">
        <w:t xml:space="preserve"> dla Systemu Demonstratora A</w:t>
      </w:r>
      <w:bookmarkEnd w:id="166"/>
      <w:bookmarkEnd w:id="167"/>
      <w:bookmarkEnd w:id="168"/>
      <w:bookmarkEnd w:id="169"/>
      <w:bookmarkEnd w:id="170"/>
      <w:bookmarkEnd w:id="171"/>
      <w:bookmarkEnd w:id="172"/>
      <w:r w:rsidR="00A5417D" w:rsidRPr="7C3446BF">
        <w:t xml:space="preserve"> </w:t>
      </w:r>
    </w:p>
    <w:p w14:paraId="6103AF2D" w14:textId="1891DC39" w:rsidR="00432DC0" w:rsidRPr="00AD1C6F" w:rsidRDefault="00432DC0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</w:rPr>
        <w:t>Test 1</w:t>
      </w:r>
      <w:r w:rsidR="00C245DB" w:rsidRPr="7C3446BF">
        <w:rPr>
          <w:b/>
          <w:bCs/>
        </w:rPr>
        <w:t>A</w:t>
      </w:r>
      <w:r w:rsidRPr="7C3446BF">
        <w:rPr>
          <w:b/>
          <w:bCs/>
        </w:rPr>
        <w:t xml:space="preserve">. </w:t>
      </w:r>
      <w:r w:rsidR="00AC0022" w:rsidRPr="7C3446BF">
        <w:rPr>
          <w:b/>
          <w:bCs/>
        </w:rPr>
        <w:t xml:space="preserve">Test </w:t>
      </w:r>
      <w:r w:rsidRPr="7C3446BF">
        <w:rPr>
          <w:b/>
          <w:bCs/>
        </w:rPr>
        <w:t>jakościowy</w:t>
      </w:r>
      <w:r w:rsidRPr="7C3446BF">
        <w:t xml:space="preserve"> będzie dotyczył spełnienia przez </w:t>
      </w:r>
      <w:r w:rsidR="00AC0022" w:rsidRPr="7C3446BF">
        <w:t>Demonstrator</w:t>
      </w:r>
      <w:r w:rsidRPr="7C3446BF">
        <w:t xml:space="preserve"> Systemu</w:t>
      </w:r>
      <w:r w:rsidR="00AC0022" w:rsidRPr="7C3446BF">
        <w:t xml:space="preserve"> Budynku Jednorodzinnego</w:t>
      </w:r>
      <w:r w:rsidRPr="7C3446BF">
        <w:t xml:space="preserve"> wymagań Konkursowych </w:t>
      </w:r>
      <w:r w:rsidR="00EB6D58" w:rsidRPr="7C3446BF">
        <w:rPr>
          <w:rFonts w:eastAsia="Calibri"/>
          <w:lang w:eastAsia="pl-PL"/>
        </w:rPr>
        <w:t>KON 1.4A – KON 1.6</w:t>
      </w:r>
      <w:r w:rsidRPr="7C3446BF">
        <w:rPr>
          <w:rFonts w:eastAsia="Calibri"/>
          <w:lang w:eastAsia="pl-PL"/>
        </w:rPr>
        <w:t>A deklarowanych przez Wykonawcę w Oferci</w:t>
      </w:r>
      <w:r w:rsidR="00AC0022" w:rsidRPr="7C3446BF">
        <w:rPr>
          <w:rFonts w:eastAsia="Calibri"/>
          <w:lang w:eastAsia="pl-PL"/>
        </w:rPr>
        <w:t xml:space="preserve">e oraz Wymagań Obligatoryjnych </w:t>
      </w:r>
      <w:r w:rsidR="00C245DB" w:rsidRPr="7C3446BF">
        <w:rPr>
          <w:rFonts w:eastAsia="Calibri"/>
          <w:color w:val="000000" w:themeColor="text1"/>
          <w:lang w:eastAsia="pl-PL"/>
        </w:rPr>
        <w:t xml:space="preserve">OBL.1.13 - OBL1.17, </w:t>
      </w:r>
      <w:r w:rsidRPr="7C3446BF">
        <w:rPr>
          <w:rFonts w:eastAsia="Calibri"/>
          <w:lang w:eastAsia="pl-PL"/>
        </w:rPr>
        <w:t xml:space="preserve">zgodnie z Załącznikiem nr 1 do Regulaminu. </w:t>
      </w:r>
    </w:p>
    <w:p w14:paraId="55EECCAC" w14:textId="2C737815" w:rsidR="000761F8" w:rsidRPr="00AD1C6F" w:rsidRDefault="00E8056A" w:rsidP="00B3280C">
      <w:p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t xml:space="preserve">Podczas Testu </w:t>
      </w:r>
      <w:r w:rsidR="000761F8" w:rsidRPr="7C3446BF">
        <w:t>System pracuje w sposób normalny zgodnie z rzeczywistym zachowaniem Użytkowników przez okres 30 dni, w tym czasie Wykonawca dokonuje następujących czynności wg poniższej Procedury Testowej</w:t>
      </w:r>
      <w:r w:rsidRPr="7C3446BF">
        <w:t>.</w:t>
      </w:r>
    </w:p>
    <w:p w14:paraId="343D9B08" w14:textId="77777777" w:rsidR="00AC0022" w:rsidRPr="00AD1C6F" w:rsidRDefault="00AC0022" w:rsidP="00B3280C">
      <w:pPr>
        <w:spacing w:line="259" w:lineRule="auto"/>
        <w:rPr>
          <w:b/>
          <w:bCs/>
        </w:rPr>
      </w:pPr>
    </w:p>
    <w:p w14:paraId="5112C881" w14:textId="44073B87" w:rsidR="00432DC0" w:rsidRPr="00AD1C6F" w:rsidRDefault="00432DC0" w:rsidP="00B3280C">
      <w:pPr>
        <w:spacing w:line="259" w:lineRule="auto"/>
        <w:jc w:val="both"/>
      </w:pPr>
      <w:r w:rsidRPr="7C3446BF">
        <w:rPr>
          <w:b/>
          <w:bCs/>
        </w:rPr>
        <w:lastRenderedPageBreak/>
        <w:t>Test jakościowy</w:t>
      </w:r>
      <w:r w:rsidRPr="7C3446BF">
        <w:t xml:space="preserve"> zostanie przeprowadzony zgodnie z poniższą procedurą:</w:t>
      </w:r>
    </w:p>
    <w:p w14:paraId="58A2CBE9" w14:textId="77777777" w:rsidR="00432DC0" w:rsidRPr="00AD1C6F" w:rsidRDefault="00432DC0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</w:p>
    <w:p w14:paraId="78759BAF" w14:textId="77777777" w:rsidR="00432DC0" w:rsidRPr="00AD1C6F" w:rsidRDefault="00432DC0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Procedura testowa: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52E273F2" w14:textId="061633CD" w:rsidR="00432DC0" w:rsidRPr="00AD1C6F" w:rsidRDefault="00C245DB" w:rsidP="00B3280C">
      <w:pPr>
        <w:pStyle w:val="Akapitzlist"/>
        <w:numPr>
          <w:ilvl w:val="0"/>
          <w:numId w:val="30"/>
        </w:numPr>
        <w:spacing w:line="259" w:lineRule="auto"/>
        <w:jc w:val="both"/>
      </w:pPr>
      <w:r w:rsidRPr="7C3446BF">
        <w:t>System</w:t>
      </w:r>
      <w:r w:rsidR="00342348" w:rsidRPr="7C3446BF">
        <w:t xml:space="preserve"> jest uruchomiony zgodnie z Rozruchem Systemu opisanym w punkcie </w:t>
      </w:r>
      <w:r w:rsidR="00342348" w:rsidRPr="00AD1C6F">
        <w:rPr>
          <w:szCs w:val="22"/>
        </w:rPr>
        <w:fldChar w:fldCharType="begin"/>
      </w:r>
      <w:r w:rsidR="00342348" w:rsidRPr="00AD1C6F">
        <w:rPr>
          <w:szCs w:val="22"/>
        </w:rPr>
        <w:instrText xml:space="preserve"> REF _Ref71715029 \r \h </w:instrText>
      </w:r>
      <w:r w:rsidR="00342348" w:rsidRPr="00AD1C6F">
        <w:rPr>
          <w:szCs w:val="22"/>
        </w:rPr>
      </w:r>
      <w:r w:rsidR="00342348" w:rsidRPr="00AD1C6F">
        <w:rPr>
          <w:szCs w:val="22"/>
        </w:rPr>
        <w:fldChar w:fldCharType="separate"/>
      </w:r>
      <w:r w:rsidR="00521EDD" w:rsidRPr="7C3446BF">
        <w:t>3.4</w:t>
      </w:r>
      <w:r w:rsidR="00342348" w:rsidRPr="00AD1C6F">
        <w:rPr>
          <w:szCs w:val="22"/>
        </w:rPr>
        <w:fldChar w:fldCharType="end"/>
      </w:r>
      <w:r w:rsidR="00E8056A" w:rsidRPr="7C3446BF">
        <w:t>.</w:t>
      </w:r>
      <w:r w:rsidRPr="7C3446BF">
        <w:t xml:space="preserve"> </w:t>
      </w:r>
    </w:p>
    <w:p w14:paraId="57B1BE63" w14:textId="71A411FB" w:rsidR="00432DC0" w:rsidRPr="00AD1C6F" w:rsidRDefault="00432DC0" w:rsidP="00B3280C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Zamawiający po upływie 7 dni pracy Systemu pobierze po jednej próbce wody W1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Pr="7C3446BF">
        <w:rPr>
          <w:rFonts w:eastAsia="Calibri"/>
          <w:lang w:eastAsia="pl-PL"/>
        </w:rPr>
        <w:t>, W2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Pr="7C3446BF">
        <w:rPr>
          <w:rFonts w:eastAsia="Calibri"/>
          <w:lang w:eastAsia="pl-PL"/>
        </w:rPr>
        <w:t>, W3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Pr="7C3446BF">
        <w:rPr>
          <w:rFonts w:eastAsia="Calibri"/>
          <w:lang w:eastAsia="pl-PL"/>
        </w:rPr>
        <w:t>, W4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Pr="7C3446BF">
        <w:rPr>
          <w:rFonts w:eastAsia="Calibri"/>
          <w:lang w:eastAsia="pl-PL"/>
        </w:rPr>
        <w:t>, W5</w:t>
      </w:r>
      <w:r w:rsidR="00DA1441" w:rsidRPr="7C3446BF">
        <w:rPr>
          <w:rFonts w:eastAsia="Calibri"/>
          <w:vertAlign w:val="subscript"/>
          <w:lang w:eastAsia="pl-PL"/>
        </w:rPr>
        <w:t xml:space="preserve"> A</w:t>
      </w:r>
      <w:r w:rsidR="00B06E43" w:rsidRPr="7C3446BF">
        <w:rPr>
          <w:rFonts w:eastAsia="Calibri"/>
          <w:lang w:eastAsia="pl-PL"/>
        </w:rPr>
        <w:t>.</w:t>
      </w:r>
    </w:p>
    <w:p w14:paraId="58E1B102" w14:textId="220820D2" w:rsidR="00432DC0" w:rsidRPr="00AD1C6F" w:rsidRDefault="00432DC0" w:rsidP="00B3280C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po upływie 180 minut od pobrania pierwszej próbki pobierze po jednej próbce wody </w:t>
      </w:r>
      <w:r w:rsidR="00DA1441" w:rsidRPr="7C3446BF">
        <w:rPr>
          <w:rFonts w:eastAsia="Calibri"/>
          <w:lang w:eastAsia="pl-PL"/>
        </w:rPr>
        <w:t>W1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W2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W3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W4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W5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Pr="7C3446BF">
        <w:t>.</w:t>
      </w:r>
    </w:p>
    <w:p w14:paraId="655079C8" w14:textId="7BBD16D1" w:rsidR="00432DC0" w:rsidRPr="00AD1C6F" w:rsidRDefault="00432DC0" w:rsidP="00B3280C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po upływie 360 minut od pobrania pierwszej próbki pobierze po jednej próbce wody </w:t>
      </w:r>
      <w:r w:rsidR="00DA1441" w:rsidRPr="7C3446BF">
        <w:rPr>
          <w:rFonts w:eastAsia="Calibri"/>
          <w:lang w:eastAsia="pl-PL"/>
        </w:rPr>
        <w:t>W1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W2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W3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W4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W5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B06E43" w:rsidRPr="7C3446BF">
        <w:rPr>
          <w:rFonts w:eastAsia="Calibri"/>
          <w:lang w:eastAsia="pl-PL"/>
        </w:rPr>
        <w:t>.</w:t>
      </w:r>
    </w:p>
    <w:p w14:paraId="5B5CE89D" w14:textId="65CF70B6" w:rsidR="00432DC0" w:rsidRPr="00AD1C6F" w:rsidRDefault="00432DC0" w:rsidP="00B3280C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po upływie 480 minut od pobrania pierwszej próbki pobierze po jednej próbce wody </w:t>
      </w:r>
      <w:r w:rsidR="00DA1441" w:rsidRPr="7C3446BF">
        <w:rPr>
          <w:rFonts w:eastAsia="Calibri"/>
          <w:lang w:eastAsia="pl-PL"/>
        </w:rPr>
        <w:t>W1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W2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W3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W4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W5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B06E43" w:rsidRPr="7C3446BF">
        <w:rPr>
          <w:rFonts w:eastAsia="Calibri"/>
          <w:lang w:eastAsia="pl-PL"/>
        </w:rPr>
        <w:t>.</w:t>
      </w:r>
    </w:p>
    <w:p w14:paraId="2E47D2B4" w14:textId="0D0D4A0E" w:rsidR="00432DC0" w:rsidRPr="00AD1C6F" w:rsidRDefault="00432DC0" w:rsidP="00B3280C">
      <w:pPr>
        <w:pStyle w:val="Akapitzlist"/>
        <w:numPr>
          <w:ilvl w:val="0"/>
          <w:numId w:val="30"/>
        </w:numPr>
        <w:spacing w:line="259" w:lineRule="auto"/>
        <w:jc w:val="both"/>
      </w:pPr>
      <w:r w:rsidRPr="7C3446BF">
        <w:t>Wykonawca pozostawia System w stanie pracującym.</w:t>
      </w:r>
    </w:p>
    <w:p w14:paraId="146B1F7B" w14:textId="0E7FA082" w:rsidR="00432DC0" w:rsidRPr="00AD1C6F" w:rsidRDefault="00432DC0" w:rsidP="00B3280C">
      <w:pPr>
        <w:spacing w:before="240" w:line="259" w:lineRule="auto"/>
        <w:jc w:val="both"/>
        <w:rPr>
          <w:b/>
          <w:bCs/>
        </w:rPr>
      </w:pPr>
      <w:r w:rsidRPr="7C3446BF">
        <w:rPr>
          <w:b/>
          <w:bCs/>
        </w:rPr>
        <w:t>Zamawiający p</w:t>
      </w:r>
      <w:r w:rsidR="00B06FDE" w:rsidRPr="7C3446BF">
        <w:rPr>
          <w:b/>
          <w:bCs/>
        </w:rPr>
        <w:t>owtórzy procedurę T</w:t>
      </w:r>
      <w:r w:rsidRPr="7C3446BF">
        <w:rPr>
          <w:b/>
          <w:bCs/>
        </w:rPr>
        <w:t xml:space="preserve">estową </w:t>
      </w:r>
      <w:r w:rsidR="00B06FDE" w:rsidRPr="7C3446BF">
        <w:rPr>
          <w:b/>
          <w:bCs/>
        </w:rPr>
        <w:t xml:space="preserve">1A </w:t>
      </w:r>
      <w:r w:rsidRPr="7C3446BF">
        <w:rPr>
          <w:b/>
          <w:bCs/>
        </w:rPr>
        <w:t xml:space="preserve">po 14 oraz 21 dniach od pierwszego Testu. </w:t>
      </w:r>
    </w:p>
    <w:p w14:paraId="0DB8AD9C" w14:textId="466FA652" w:rsidR="00946E30" w:rsidRPr="00AD1C6F" w:rsidRDefault="00946E30" w:rsidP="00B3280C">
      <w:pPr>
        <w:spacing w:after="160" w:line="259" w:lineRule="auto"/>
        <w:jc w:val="both"/>
        <w:rPr>
          <w:rFonts w:eastAsia="Calibri"/>
          <w:b/>
          <w:bCs/>
          <w:lang w:eastAsia="pl-PL"/>
        </w:rPr>
      </w:pPr>
    </w:p>
    <w:p w14:paraId="05B29E74" w14:textId="504081AA" w:rsidR="00EC5EF0" w:rsidRPr="00AD1C6F" w:rsidRDefault="000761F8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</w:rPr>
        <w:t xml:space="preserve">Test 2A. Test </w:t>
      </w:r>
      <w:r w:rsidR="00342348" w:rsidRPr="7C3446BF">
        <w:rPr>
          <w:b/>
          <w:bCs/>
        </w:rPr>
        <w:t>30 dniow</w:t>
      </w:r>
      <w:r w:rsidR="00E8056A" w:rsidRPr="7C3446BF">
        <w:rPr>
          <w:b/>
          <w:bCs/>
        </w:rPr>
        <w:t>y</w:t>
      </w:r>
      <w:r w:rsidR="00342348" w:rsidRPr="7C3446BF">
        <w:rPr>
          <w:b/>
          <w:bCs/>
        </w:rPr>
        <w:t xml:space="preserve"> </w:t>
      </w:r>
      <w:r w:rsidRPr="7C3446BF">
        <w:rPr>
          <w:b/>
          <w:bCs/>
        </w:rPr>
        <w:t>ilościow</w:t>
      </w:r>
      <w:r w:rsidR="00E8056A" w:rsidRPr="7C3446BF">
        <w:rPr>
          <w:b/>
          <w:bCs/>
        </w:rPr>
        <w:t>y</w:t>
      </w:r>
      <w:r w:rsidRPr="7C3446BF">
        <w:t xml:space="preserve"> będzie dotyczył spełnienia przez Demonstrator Systemu Budynku Jednorodzinnego wymagań Konkursowych </w:t>
      </w:r>
      <w:r w:rsidRPr="7C3446BF">
        <w:rPr>
          <w:rFonts w:eastAsia="Calibri"/>
          <w:lang w:eastAsia="pl-PL"/>
        </w:rPr>
        <w:t>KON 1.</w:t>
      </w:r>
      <w:r w:rsidR="00342348" w:rsidRPr="7C3446BF">
        <w:rPr>
          <w:rFonts w:eastAsia="Calibri"/>
          <w:lang w:eastAsia="pl-PL"/>
        </w:rPr>
        <w:t>1</w:t>
      </w:r>
      <w:r w:rsidRPr="7C3446BF">
        <w:rPr>
          <w:rFonts w:eastAsia="Calibri"/>
          <w:lang w:eastAsia="pl-PL"/>
        </w:rPr>
        <w:t>A – KON 1.</w:t>
      </w:r>
      <w:r w:rsidR="00342348" w:rsidRPr="7C3446BF">
        <w:rPr>
          <w:rFonts w:eastAsia="Calibri"/>
          <w:lang w:eastAsia="pl-PL"/>
        </w:rPr>
        <w:t>3</w:t>
      </w:r>
      <w:r w:rsidRPr="7C3446BF">
        <w:rPr>
          <w:rFonts w:eastAsia="Calibri"/>
          <w:lang w:eastAsia="pl-PL"/>
        </w:rPr>
        <w:t>A deklarowanych przez Wykonawcę w Oferci</w:t>
      </w:r>
      <w:r w:rsidR="00342348" w:rsidRPr="7C3446BF">
        <w:rPr>
          <w:rFonts w:eastAsia="Calibri"/>
          <w:lang w:eastAsia="pl-PL"/>
        </w:rPr>
        <w:t xml:space="preserve">e. </w:t>
      </w:r>
    </w:p>
    <w:p w14:paraId="7661BE68" w14:textId="01D05789" w:rsidR="00342348" w:rsidRPr="00AD1C6F" w:rsidRDefault="00342348" w:rsidP="00B3280C">
      <w:pPr>
        <w:spacing w:line="259" w:lineRule="auto"/>
        <w:jc w:val="both"/>
      </w:pPr>
      <w:r w:rsidRPr="7C3446BF">
        <w:rPr>
          <w:b/>
          <w:bCs/>
        </w:rPr>
        <w:t xml:space="preserve">Test </w:t>
      </w:r>
      <w:r w:rsidR="00951D78" w:rsidRPr="7C3446BF">
        <w:rPr>
          <w:b/>
          <w:bCs/>
        </w:rPr>
        <w:t>ilościowy 30 dniowy</w:t>
      </w:r>
      <w:r w:rsidRPr="7C3446BF">
        <w:t xml:space="preserve"> zostanie przeprowadzony zgodnie z poniższą procedurą:</w:t>
      </w:r>
    </w:p>
    <w:p w14:paraId="1ED28655" w14:textId="77777777" w:rsidR="00342348" w:rsidRPr="00AD1C6F" w:rsidRDefault="00342348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</w:p>
    <w:p w14:paraId="0D7829BF" w14:textId="77777777" w:rsidR="00342348" w:rsidRPr="00AD1C6F" w:rsidRDefault="00342348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Procedura testowa: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540EBD07" w14:textId="1FB88100" w:rsidR="00342348" w:rsidRPr="00AD1C6F" w:rsidRDefault="00342348" w:rsidP="00B3280C">
      <w:pPr>
        <w:pStyle w:val="Akapitzlist"/>
        <w:numPr>
          <w:ilvl w:val="0"/>
          <w:numId w:val="31"/>
        </w:numPr>
        <w:spacing w:line="259" w:lineRule="auto"/>
        <w:jc w:val="both"/>
      </w:pPr>
      <w:r w:rsidRPr="7C3446BF">
        <w:t xml:space="preserve">System jest uruchomiony zgodnie z Rozruchem Systemu opisanym w punkcie </w:t>
      </w:r>
      <w:r w:rsidRPr="00AD1C6F">
        <w:rPr>
          <w:szCs w:val="22"/>
        </w:rPr>
        <w:fldChar w:fldCharType="begin"/>
      </w:r>
      <w:r w:rsidRPr="00AD1C6F">
        <w:rPr>
          <w:szCs w:val="22"/>
        </w:rPr>
        <w:instrText xml:space="preserve"> REF _Ref71715029 \r \h </w:instrText>
      </w:r>
      <w:r w:rsidRPr="00AD1C6F">
        <w:rPr>
          <w:szCs w:val="22"/>
        </w:rPr>
      </w:r>
      <w:r w:rsidRPr="00AD1C6F">
        <w:rPr>
          <w:szCs w:val="22"/>
        </w:rPr>
        <w:fldChar w:fldCharType="separate"/>
      </w:r>
      <w:r w:rsidR="00521EDD" w:rsidRPr="7C3446BF">
        <w:t>3.4</w:t>
      </w:r>
      <w:r w:rsidRPr="00AD1C6F">
        <w:rPr>
          <w:szCs w:val="22"/>
        </w:rPr>
        <w:fldChar w:fldCharType="end"/>
      </w:r>
      <w:r w:rsidR="00E8056A" w:rsidRPr="7C3446BF">
        <w:t>.</w:t>
      </w:r>
      <w:r w:rsidRPr="7C3446BF">
        <w:t xml:space="preserve"> </w:t>
      </w:r>
    </w:p>
    <w:p w14:paraId="67AF87C5" w14:textId="5896CE1D" w:rsidR="00342348" w:rsidRPr="00AD1C6F" w:rsidRDefault="00342348" w:rsidP="00B3280C">
      <w:pPr>
        <w:pStyle w:val="Akapitzlist"/>
        <w:numPr>
          <w:ilvl w:val="0"/>
          <w:numId w:val="31"/>
        </w:numPr>
        <w:spacing w:line="259" w:lineRule="auto"/>
        <w:jc w:val="both"/>
        <w:rPr>
          <w:rFonts w:eastAsia="Calibri"/>
          <w:lang w:eastAsia="pl-PL"/>
        </w:rPr>
      </w:pPr>
      <w:r w:rsidRPr="7C3446BF">
        <w:t>System pracuje nieprzerwanie prze</w:t>
      </w:r>
      <w:r w:rsidR="00E8056A" w:rsidRPr="7C3446BF">
        <w:t>z</w:t>
      </w:r>
      <w:r w:rsidRPr="7C3446BF">
        <w:t xml:space="preserve"> okres 30 dni</w:t>
      </w:r>
      <w:r w:rsidR="00E8056A" w:rsidRPr="7C3446BF">
        <w:t>,</w:t>
      </w:r>
      <w:r w:rsidRPr="7C3446BF">
        <w:t xml:space="preserve"> podczas których </w:t>
      </w:r>
      <w:r w:rsidRPr="7C3446BF">
        <w:rPr>
          <w:rFonts w:eastAsia="Calibri"/>
          <w:lang w:eastAsia="pl-PL"/>
        </w:rPr>
        <w:t xml:space="preserve">zbierane są następujące wartości przepływów </w:t>
      </w:r>
      <w:r w:rsidRPr="7C3446BF">
        <w:rPr>
          <w:rFonts w:eastAsia="Calibri"/>
          <w:color w:val="000000" w:themeColor="text1"/>
        </w:rPr>
        <w:t>wody deszczowej D1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 xml:space="preserve">A, </w:t>
      </w:r>
      <w:r w:rsidRPr="7C3446BF">
        <w:rPr>
          <w:rFonts w:eastAsia="Calibri"/>
          <w:color w:val="000000" w:themeColor="text1"/>
        </w:rPr>
        <w:t>wody wodociągowej W0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 xml:space="preserve"> z sieci miejskiej, wody kanalizacyjnej K1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K2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ilości dostarczonej wody W1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W3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W4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W5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 xml:space="preserve">A, </w:t>
      </w:r>
    </w:p>
    <w:p w14:paraId="1DF21AE7" w14:textId="295E0F6E" w:rsidR="00B06FDE" w:rsidRPr="00AD1C6F" w:rsidRDefault="00B06FDE" w:rsidP="00B3280C">
      <w:pPr>
        <w:pStyle w:val="Akapitzlist"/>
        <w:numPr>
          <w:ilvl w:val="0"/>
          <w:numId w:val="31"/>
        </w:numPr>
        <w:spacing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Po 30 dniach pracy </w:t>
      </w:r>
      <w:r w:rsidR="00E8056A" w:rsidRPr="7C3446BF">
        <w:rPr>
          <w:rFonts w:eastAsia="Calibri"/>
          <w:color w:val="000000" w:themeColor="text1"/>
          <w:lang w:eastAsia="pl-PL"/>
        </w:rPr>
        <w:t>Systemu Wykonawca</w:t>
      </w:r>
      <w:r w:rsidRPr="7C3446BF">
        <w:rPr>
          <w:rFonts w:eastAsia="Calibri"/>
          <w:color w:val="000000" w:themeColor="text1"/>
          <w:lang w:eastAsia="pl-PL"/>
        </w:rPr>
        <w:t xml:space="preserve"> agreguje dane liczbowe przepływów Substratów </w:t>
      </w:r>
      <w:r w:rsidRPr="7C3446BF">
        <w:rPr>
          <w:rFonts w:eastAsia="Calibri"/>
          <w:color w:val="000000" w:themeColor="text1"/>
        </w:rPr>
        <w:t>wody deszczowej D1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 xml:space="preserve">A, </w:t>
      </w:r>
      <w:r w:rsidRPr="7C3446BF">
        <w:rPr>
          <w:rFonts w:eastAsia="Calibri"/>
          <w:color w:val="000000" w:themeColor="text1"/>
        </w:rPr>
        <w:t>wody wodociągowej W0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 xml:space="preserve"> z sieci miejskiej, wody kanalizacyjnej K1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K2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 xml:space="preserve"> oraz produktów ilości dostarczonej wody W1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W3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W4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W5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 xml:space="preserve">A </w:t>
      </w:r>
      <w:r w:rsidRPr="7C3446BF">
        <w:rPr>
          <w:rFonts w:eastAsia="Calibri"/>
          <w:color w:val="000000" w:themeColor="text1"/>
          <w:lang w:eastAsia="pl-PL"/>
        </w:rPr>
        <w:t>do arkusza kalkulacyjnego, na podstawi</w:t>
      </w:r>
      <w:r w:rsidR="00707960" w:rsidRPr="7C3446BF">
        <w:rPr>
          <w:rFonts w:eastAsia="Calibri"/>
          <w:color w:val="000000" w:themeColor="text1"/>
          <w:lang w:eastAsia="pl-PL"/>
        </w:rPr>
        <w:t xml:space="preserve">e których </w:t>
      </w:r>
      <w:r w:rsidRPr="7C3446BF">
        <w:rPr>
          <w:rFonts w:eastAsia="Calibri"/>
          <w:color w:val="000000" w:themeColor="text1"/>
          <w:lang w:eastAsia="pl-PL"/>
        </w:rPr>
        <w:t xml:space="preserve">sporządza Raport z Testów. </w:t>
      </w:r>
    </w:p>
    <w:p w14:paraId="207880D4" w14:textId="77777777" w:rsidR="00342348" w:rsidRPr="00AD1C6F" w:rsidRDefault="00342348" w:rsidP="00B3280C">
      <w:pPr>
        <w:spacing w:line="259" w:lineRule="auto"/>
        <w:jc w:val="both"/>
        <w:rPr>
          <w:rFonts w:eastAsia="Calibri"/>
          <w:lang w:eastAsia="pl-PL"/>
        </w:rPr>
      </w:pPr>
    </w:p>
    <w:p w14:paraId="51ADA965" w14:textId="307E06DB" w:rsidR="00A51D77" w:rsidRPr="00AD1C6F" w:rsidRDefault="00A529CB" w:rsidP="00B3280C">
      <w:pPr>
        <w:spacing w:line="259" w:lineRule="auto"/>
        <w:jc w:val="both"/>
        <w:rPr>
          <w:rFonts w:eastAsia="Calibri"/>
          <w:color w:val="000000" w:themeColor="text1"/>
        </w:rPr>
      </w:pPr>
      <w:r w:rsidRPr="7C3446BF">
        <w:rPr>
          <w:rFonts w:eastAsia="Calibri"/>
          <w:lang w:eastAsia="pl-PL"/>
        </w:rPr>
        <w:t>Po zakończeniu Testów Wykonawca</w:t>
      </w:r>
      <w:r w:rsidR="00A51D77" w:rsidRPr="7C3446BF">
        <w:rPr>
          <w:rFonts w:eastAsia="Calibri"/>
          <w:lang w:eastAsia="pl-PL"/>
        </w:rPr>
        <w:t xml:space="preserve"> sporządza Raport z Testów Demonstratora A</w:t>
      </w:r>
      <w:r w:rsidR="00A51D77" w:rsidRPr="7C3446BF">
        <w:rPr>
          <w:rFonts w:eastAsia="Calibri"/>
          <w:color w:val="000000" w:themeColor="text1"/>
          <w:lang w:eastAsia="pl-PL"/>
        </w:rPr>
        <w:t>. Raport powinien zawierać przeliczenie parametrów KON1.1A – KON1.3A do aktualnych warunków panujących w trakcie Testów tzn.:</w:t>
      </w:r>
    </w:p>
    <w:p w14:paraId="0E48735E" w14:textId="77777777" w:rsidR="00A51D77" w:rsidRPr="00AD1C6F" w:rsidRDefault="00A51D77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- zmiennych opadów atmosferycznych, </w:t>
      </w:r>
    </w:p>
    <w:p w14:paraId="0C7E914D" w14:textId="77777777" w:rsidR="00A51D77" w:rsidRPr="00AD1C6F" w:rsidRDefault="00A51D77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- zmiennej liczby Użytkowników Budynku Jednorodzinnego, </w:t>
      </w:r>
    </w:p>
    <w:p w14:paraId="6E98FAA1" w14:textId="77777777" w:rsidR="00A51D77" w:rsidRPr="00AD1C6F" w:rsidRDefault="00A51D77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- zmiennej ilości poboru wody przez Użytkowników, </w:t>
      </w:r>
    </w:p>
    <w:p w14:paraId="7DD3F383" w14:textId="77777777" w:rsidR="00A51D77" w:rsidRPr="00AD1C6F" w:rsidRDefault="00A51D77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- zmiennej produkcji wody W1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  <w:lang w:eastAsia="pl-PL"/>
        </w:rPr>
        <w:t>, W2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  <w:lang w:eastAsia="pl-PL"/>
        </w:rPr>
        <w:t>, W3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  <w:lang w:eastAsia="pl-PL"/>
        </w:rPr>
        <w:t>, W4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  <w:lang w:eastAsia="pl-PL"/>
        </w:rPr>
        <w:t>,</w:t>
      </w:r>
    </w:p>
    <w:p w14:paraId="4731E0B3" w14:textId="77777777" w:rsidR="00A51D77" w:rsidRPr="00AD1C6F" w:rsidRDefault="00A51D77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- zmiennej produkcji wody kanalizacyjnej K1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  <w:lang w:eastAsia="pl-PL"/>
        </w:rPr>
        <w:t>, K2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  <w:lang w:eastAsia="pl-PL"/>
        </w:rPr>
        <w:t xml:space="preserve"> dla Systemu. </w:t>
      </w:r>
    </w:p>
    <w:p w14:paraId="5F861375" w14:textId="5F222A1B" w:rsidR="00A51D77" w:rsidRPr="00AD1C6F" w:rsidRDefault="00A51D77" w:rsidP="00B3280C">
      <w:pPr>
        <w:spacing w:before="240" w:line="259" w:lineRule="auto"/>
        <w:jc w:val="both"/>
        <w:rPr>
          <w:rFonts w:eastAsia="Calibri"/>
          <w:color w:val="000000" w:themeColor="text1"/>
        </w:rPr>
      </w:pPr>
      <w:r w:rsidRPr="7C3446BF">
        <w:rPr>
          <w:rFonts w:eastAsia="Calibri"/>
          <w:color w:val="000000" w:themeColor="text1"/>
        </w:rPr>
        <w:t>Do obliczeń należy uwzględnić i przeliczyć wartości rzeczywiste Liczby Użytkowników oraz wartość miesięcznej sumy opadów atmosferycznych wraz ze zmiennością poboru wody W1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W3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W4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 xml:space="preserve"> oraz poboru wody kanalizacyjne K1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>, K2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A</w:t>
      </w:r>
      <w:r w:rsidRPr="7C3446BF">
        <w:rPr>
          <w:rFonts w:eastAsia="Calibri"/>
          <w:color w:val="000000" w:themeColor="text1"/>
        </w:rPr>
        <w:t xml:space="preserve"> z Demonstratora Systemu Budynku Jednorodzinnego, które wystąpiły podczas 30 dni Testów.</w:t>
      </w:r>
    </w:p>
    <w:p w14:paraId="1B64926D" w14:textId="393F5E2E" w:rsidR="008A066E" w:rsidRPr="00AD1C6F" w:rsidRDefault="008A066E" w:rsidP="0048651E">
      <w:pPr>
        <w:pStyle w:val="Nagwek2"/>
        <w:numPr>
          <w:ilvl w:val="2"/>
          <w:numId w:val="31"/>
        </w:numPr>
        <w:spacing w:line="259" w:lineRule="auto"/>
        <w:ind w:left="709"/>
      </w:pPr>
      <w:bookmarkStart w:id="173" w:name="_Toc72409412"/>
      <w:bookmarkStart w:id="174" w:name="_Ref71634357"/>
      <w:bookmarkStart w:id="175" w:name="_Ref71548420"/>
      <w:r w:rsidRPr="7C3446BF">
        <w:lastRenderedPageBreak/>
        <w:t xml:space="preserve">Procedura Testowa dla Systemu Demonstratora </w:t>
      </w:r>
      <w:r w:rsidR="00521EDD" w:rsidRPr="7C3446BF">
        <w:t>B</w:t>
      </w:r>
      <w:bookmarkEnd w:id="173"/>
      <w:r w:rsidRPr="7C3446BF">
        <w:t xml:space="preserve"> </w:t>
      </w:r>
    </w:p>
    <w:bookmarkEnd w:id="174"/>
    <w:bookmarkEnd w:id="175"/>
    <w:p w14:paraId="7D396C53" w14:textId="4D32B0CF" w:rsidR="00707960" w:rsidRPr="00AD1C6F" w:rsidRDefault="00707960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</w:rPr>
        <w:t>Test 1B. Test jakościowy</w:t>
      </w:r>
      <w:r w:rsidRPr="7C3446BF">
        <w:t xml:space="preserve"> będzie dotyczył spełnienia przez Demonstrator Systemu Budynku Szkoły wymagań Konkursowych </w:t>
      </w:r>
      <w:r w:rsidRPr="7C3446BF">
        <w:rPr>
          <w:rFonts w:eastAsia="Calibri"/>
          <w:lang w:eastAsia="pl-PL"/>
        </w:rPr>
        <w:t xml:space="preserve">KON 1.4B – KON 1.6B deklarowanych przez Wykonawcę w Ofercie oraz Wymagań Obligatoryjnych </w:t>
      </w:r>
      <w:r w:rsidRPr="7C3446BF">
        <w:rPr>
          <w:rFonts w:eastAsia="Calibri"/>
          <w:color w:val="000000" w:themeColor="text1"/>
          <w:lang w:eastAsia="pl-PL"/>
        </w:rPr>
        <w:t xml:space="preserve">OBL.1.13 - OBL1.17, </w:t>
      </w:r>
      <w:r w:rsidRPr="7C3446BF">
        <w:rPr>
          <w:rFonts w:eastAsia="Calibri"/>
          <w:lang w:eastAsia="pl-PL"/>
        </w:rPr>
        <w:t xml:space="preserve">zgodnie z Załącznikiem nr 1 do Regulaminu. </w:t>
      </w:r>
    </w:p>
    <w:p w14:paraId="1EFD992D" w14:textId="77777777" w:rsidR="00707960" w:rsidRPr="00AD1C6F" w:rsidRDefault="00707960" w:rsidP="00B3280C">
      <w:pPr>
        <w:spacing w:before="240"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t>Podczas Testu System pracuje w sposób normalny zgodnie z rzeczywistym zachowaniem Użytkowników przez okres 30 dni, w tym czasie Wykonawca dokonuje następujących czynności wg poniższej Procedury Testowej.</w:t>
      </w:r>
    </w:p>
    <w:p w14:paraId="01EA11EB" w14:textId="77777777" w:rsidR="00707960" w:rsidRPr="00AD1C6F" w:rsidRDefault="00707960" w:rsidP="00B3280C">
      <w:pPr>
        <w:spacing w:line="259" w:lineRule="auto"/>
        <w:rPr>
          <w:b/>
          <w:bCs/>
        </w:rPr>
      </w:pPr>
    </w:p>
    <w:p w14:paraId="0BBE0B30" w14:textId="77777777" w:rsidR="00707960" w:rsidRPr="00AD1C6F" w:rsidRDefault="00707960" w:rsidP="00B3280C">
      <w:pPr>
        <w:spacing w:line="259" w:lineRule="auto"/>
        <w:jc w:val="both"/>
      </w:pPr>
      <w:r w:rsidRPr="7C3446BF">
        <w:rPr>
          <w:b/>
          <w:bCs/>
        </w:rPr>
        <w:t>Test jakościowy</w:t>
      </w:r>
      <w:r w:rsidRPr="7C3446BF">
        <w:t xml:space="preserve"> zostanie przeprowadzony zgodnie z poniższą procedurą:</w:t>
      </w:r>
    </w:p>
    <w:p w14:paraId="14BFE75E" w14:textId="77777777" w:rsidR="00707960" w:rsidRPr="00AD1C6F" w:rsidRDefault="00707960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</w:p>
    <w:p w14:paraId="211BAABA" w14:textId="77777777" w:rsidR="00707960" w:rsidRPr="00AD1C6F" w:rsidRDefault="00707960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Procedura testowa: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3D7164E5" w14:textId="77777777" w:rsidR="00707960" w:rsidRPr="00AD1C6F" w:rsidRDefault="00707960" w:rsidP="00B3280C">
      <w:pPr>
        <w:pStyle w:val="Akapitzlist"/>
        <w:numPr>
          <w:ilvl w:val="0"/>
          <w:numId w:val="38"/>
        </w:numPr>
        <w:spacing w:line="259" w:lineRule="auto"/>
        <w:jc w:val="both"/>
      </w:pPr>
      <w:r w:rsidRPr="7C3446BF">
        <w:t xml:space="preserve">System jest uruchomiony zgodnie z Rozruchem Systemu opisanym w punkcie </w:t>
      </w:r>
      <w:r w:rsidRPr="00AD1C6F">
        <w:rPr>
          <w:szCs w:val="22"/>
        </w:rPr>
        <w:fldChar w:fldCharType="begin"/>
      </w:r>
      <w:r w:rsidRPr="00AD1C6F">
        <w:rPr>
          <w:szCs w:val="22"/>
        </w:rPr>
        <w:instrText xml:space="preserve"> REF _Ref71715029 \r \h </w:instrText>
      </w:r>
      <w:r w:rsidRPr="00AD1C6F">
        <w:rPr>
          <w:szCs w:val="22"/>
        </w:rPr>
      </w:r>
      <w:r w:rsidRPr="00AD1C6F">
        <w:rPr>
          <w:szCs w:val="22"/>
        </w:rPr>
        <w:fldChar w:fldCharType="separate"/>
      </w:r>
      <w:r w:rsidRPr="7C3446BF">
        <w:t>3.4</w:t>
      </w:r>
      <w:r w:rsidRPr="00AD1C6F">
        <w:rPr>
          <w:szCs w:val="22"/>
        </w:rPr>
        <w:fldChar w:fldCharType="end"/>
      </w:r>
      <w:r w:rsidRPr="7C3446BF">
        <w:t xml:space="preserve">. </w:t>
      </w:r>
    </w:p>
    <w:p w14:paraId="423873AE" w14:textId="50A3D5A8" w:rsidR="00707960" w:rsidRPr="00AD1C6F" w:rsidRDefault="00707960" w:rsidP="00B3280C">
      <w:pPr>
        <w:pStyle w:val="Akapitzlist"/>
        <w:numPr>
          <w:ilvl w:val="0"/>
          <w:numId w:val="38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Zamawiający po upływie 7 dni pracy Systemu pobierze po jednej próbce wody W1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W2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W3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W4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W5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.</w:t>
      </w:r>
    </w:p>
    <w:p w14:paraId="0ABAAB23" w14:textId="2770DFB3" w:rsidR="00707960" w:rsidRPr="00AD1C6F" w:rsidRDefault="00707960" w:rsidP="00B3280C">
      <w:pPr>
        <w:pStyle w:val="Akapitzlist"/>
        <w:numPr>
          <w:ilvl w:val="0"/>
          <w:numId w:val="38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Zamawiający po upływie 180 minut od pobrania pierwszej próbki pobierze po jednej próbce wody W1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W2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W3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W4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W5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t>.</w:t>
      </w:r>
    </w:p>
    <w:p w14:paraId="364417C9" w14:textId="3E53D6B4" w:rsidR="00707960" w:rsidRPr="00AD1C6F" w:rsidRDefault="00707960" w:rsidP="00B3280C">
      <w:pPr>
        <w:pStyle w:val="Akapitzlist"/>
        <w:numPr>
          <w:ilvl w:val="0"/>
          <w:numId w:val="38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po upływie 360 minut od pobrania pierwszej próbki pobierze po jednej próbce wody </w:t>
      </w:r>
      <w:r w:rsidR="00D7148E" w:rsidRPr="7C3446BF">
        <w:rPr>
          <w:rFonts w:eastAsia="Calibri"/>
          <w:lang w:eastAsia="pl-PL"/>
        </w:rPr>
        <w:t>W1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="00D7148E" w:rsidRPr="7C3446BF">
        <w:rPr>
          <w:rFonts w:eastAsia="Calibri"/>
          <w:lang w:eastAsia="pl-PL"/>
        </w:rPr>
        <w:t>, W2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="00D7148E" w:rsidRPr="7C3446BF">
        <w:rPr>
          <w:rFonts w:eastAsia="Calibri"/>
          <w:lang w:eastAsia="pl-PL"/>
        </w:rPr>
        <w:t>, W3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="00D7148E" w:rsidRPr="7C3446BF">
        <w:rPr>
          <w:rFonts w:eastAsia="Calibri"/>
          <w:lang w:eastAsia="pl-PL"/>
        </w:rPr>
        <w:t>, W4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="00D7148E" w:rsidRPr="7C3446BF">
        <w:rPr>
          <w:rFonts w:eastAsia="Calibri"/>
          <w:lang w:eastAsia="pl-PL"/>
        </w:rPr>
        <w:t>, W5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.</w:t>
      </w:r>
    </w:p>
    <w:p w14:paraId="6D514B17" w14:textId="2371C3AF" w:rsidR="00707960" w:rsidRPr="00AD1C6F" w:rsidRDefault="00707960" w:rsidP="00B3280C">
      <w:pPr>
        <w:pStyle w:val="Akapitzlist"/>
        <w:numPr>
          <w:ilvl w:val="0"/>
          <w:numId w:val="38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Zamawiający po upływie 480 minut od pobrania pierwszej próbki pobierze po jednej próbce wody </w:t>
      </w:r>
      <w:r w:rsidR="00D7148E" w:rsidRPr="7C3446BF">
        <w:rPr>
          <w:rFonts w:eastAsia="Calibri"/>
          <w:lang w:eastAsia="pl-PL"/>
        </w:rPr>
        <w:t>W1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="00D7148E" w:rsidRPr="7C3446BF">
        <w:rPr>
          <w:rFonts w:eastAsia="Calibri"/>
          <w:lang w:eastAsia="pl-PL"/>
        </w:rPr>
        <w:t>, W2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="00D7148E" w:rsidRPr="7C3446BF">
        <w:rPr>
          <w:rFonts w:eastAsia="Calibri"/>
          <w:lang w:eastAsia="pl-PL"/>
        </w:rPr>
        <w:t>, W3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="00D7148E" w:rsidRPr="7C3446BF">
        <w:rPr>
          <w:rFonts w:eastAsia="Calibri"/>
          <w:lang w:eastAsia="pl-PL"/>
        </w:rPr>
        <w:t>, W4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="00D7148E" w:rsidRPr="7C3446BF">
        <w:rPr>
          <w:rFonts w:eastAsia="Calibri"/>
          <w:lang w:eastAsia="pl-PL"/>
        </w:rPr>
        <w:t>, W5</w:t>
      </w:r>
      <w:r w:rsidR="00D7148E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.</w:t>
      </w:r>
    </w:p>
    <w:p w14:paraId="62BA9FB9" w14:textId="77777777" w:rsidR="00707960" w:rsidRPr="00AD1C6F" w:rsidRDefault="00707960" w:rsidP="00B3280C">
      <w:pPr>
        <w:pStyle w:val="Akapitzlist"/>
        <w:numPr>
          <w:ilvl w:val="0"/>
          <w:numId w:val="38"/>
        </w:numPr>
        <w:spacing w:line="259" w:lineRule="auto"/>
        <w:jc w:val="both"/>
      </w:pPr>
      <w:r w:rsidRPr="7C3446BF">
        <w:t>Wykonawca pozostawia System w stanie pracującym.</w:t>
      </w:r>
    </w:p>
    <w:p w14:paraId="2C8E6B7A" w14:textId="3D847BE9" w:rsidR="00707960" w:rsidRPr="00AD1C6F" w:rsidRDefault="00707960" w:rsidP="00B3280C">
      <w:pPr>
        <w:spacing w:before="240" w:line="259" w:lineRule="auto"/>
        <w:jc w:val="both"/>
        <w:rPr>
          <w:b/>
          <w:bCs/>
        </w:rPr>
      </w:pPr>
      <w:r w:rsidRPr="7C3446BF">
        <w:rPr>
          <w:b/>
          <w:bCs/>
        </w:rPr>
        <w:t xml:space="preserve">Zamawiający powtórzy procedurę Testową 1B po 14 oraz 21 dniach od pierwszego Testu. </w:t>
      </w:r>
    </w:p>
    <w:p w14:paraId="6EBDF70B" w14:textId="77777777" w:rsidR="00707960" w:rsidRPr="00AD1C6F" w:rsidRDefault="00707960" w:rsidP="00B3280C">
      <w:pPr>
        <w:spacing w:after="160" w:line="259" w:lineRule="auto"/>
        <w:jc w:val="both"/>
        <w:rPr>
          <w:rFonts w:eastAsia="Calibri"/>
          <w:b/>
          <w:bCs/>
          <w:lang w:eastAsia="pl-PL"/>
        </w:rPr>
      </w:pPr>
    </w:p>
    <w:p w14:paraId="08BB4507" w14:textId="42DFB23C" w:rsidR="00707960" w:rsidRPr="00AD1C6F" w:rsidRDefault="00707960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</w:rPr>
        <w:t>Test 2B. Test 30 dniowy ilościowy</w:t>
      </w:r>
      <w:r w:rsidRPr="7C3446BF">
        <w:t xml:space="preserve"> będzie dotyczył spełnienia przez Demonstrator Systemu Budynku Szkoły wymagań Konkursowych </w:t>
      </w:r>
      <w:r w:rsidRPr="7C3446BF">
        <w:rPr>
          <w:rFonts w:eastAsia="Calibri"/>
          <w:lang w:eastAsia="pl-PL"/>
        </w:rPr>
        <w:t xml:space="preserve">KON 1.1B – KON 1.3B deklarowanych przez Wykonawcę w Ofercie. </w:t>
      </w:r>
    </w:p>
    <w:p w14:paraId="1353E3E7" w14:textId="77777777" w:rsidR="00707960" w:rsidRPr="00AD1C6F" w:rsidRDefault="00707960" w:rsidP="00B3280C">
      <w:pPr>
        <w:spacing w:line="259" w:lineRule="auto"/>
        <w:jc w:val="both"/>
      </w:pPr>
      <w:r w:rsidRPr="7C3446BF">
        <w:rPr>
          <w:b/>
          <w:bCs/>
        </w:rPr>
        <w:t>Test ilościowy 30 dniowy</w:t>
      </w:r>
      <w:r w:rsidRPr="7C3446BF">
        <w:t xml:space="preserve"> zostanie przeprowadzony zgodnie z poniższą procedurą:</w:t>
      </w:r>
    </w:p>
    <w:p w14:paraId="145ADDE7" w14:textId="77777777" w:rsidR="00707960" w:rsidRPr="00AD1C6F" w:rsidRDefault="00707960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  <w:u w:val="single"/>
        </w:rPr>
      </w:pPr>
    </w:p>
    <w:p w14:paraId="7CFF973E" w14:textId="77777777" w:rsidR="00707960" w:rsidRPr="00AD1C6F" w:rsidRDefault="00707960" w:rsidP="00B3280C">
      <w:pPr>
        <w:spacing w:line="259" w:lineRule="auto"/>
        <w:jc w:val="both"/>
        <w:rPr>
          <w:rFonts w:ascii="Calibri" w:eastAsia="Calibri" w:hAnsi="Calibri" w:cs="Calibri"/>
          <w:color w:val="000000" w:themeColor="text1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Procedura testowa:</w:t>
      </w:r>
      <w:r w:rsidRPr="7C3446BF">
        <w:rPr>
          <w:rFonts w:ascii="Calibri" w:eastAsia="Calibri" w:hAnsi="Calibri" w:cs="Calibri"/>
          <w:color w:val="000000" w:themeColor="text1"/>
        </w:rPr>
        <w:t xml:space="preserve"> </w:t>
      </w:r>
    </w:p>
    <w:p w14:paraId="745A2BCB" w14:textId="77777777" w:rsidR="00707960" w:rsidRPr="00AD1C6F" w:rsidRDefault="00707960" w:rsidP="00B3280C">
      <w:pPr>
        <w:pStyle w:val="Akapitzlist"/>
        <w:numPr>
          <w:ilvl w:val="0"/>
          <w:numId w:val="31"/>
        </w:numPr>
        <w:spacing w:line="259" w:lineRule="auto"/>
        <w:jc w:val="both"/>
      </w:pPr>
      <w:r w:rsidRPr="7C3446BF">
        <w:t xml:space="preserve">System jest uruchomiony zgodnie z Rozruchem Systemu opisanym w punkcie </w:t>
      </w:r>
      <w:r w:rsidRPr="00AD1C6F">
        <w:rPr>
          <w:szCs w:val="22"/>
        </w:rPr>
        <w:fldChar w:fldCharType="begin"/>
      </w:r>
      <w:r w:rsidRPr="00AD1C6F">
        <w:rPr>
          <w:szCs w:val="22"/>
        </w:rPr>
        <w:instrText xml:space="preserve"> REF _Ref71715029 \r \h </w:instrText>
      </w:r>
      <w:r w:rsidRPr="00AD1C6F">
        <w:rPr>
          <w:szCs w:val="22"/>
        </w:rPr>
      </w:r>
      <w:r w:rsidRPr="00AD1C6F">
        <w:rPr>
          <w:szCs w:val="22"/>
        </w:rPr>
        <w:fldChar w:fldCharType="separate"/>
      </w:r>
      <w:r w:rsidRPr="7C3446BF">
        <w:t>3.4</w:t>
      </w:r>
      <w:r w:rsidRPr="00AD1C6F">
        <w:rPr>
          <w:szCs w:val="22"/>
        </w:rPr>
        <w:fldChar w:fldCharType="end"/>
      </w:r>
      <w:r w:rsidRPr="7C3446BF">
        <w:t xml:space="preserve">. </w:t>
      </w:r>
    </w:p>
    <w:p w14:paraId="424EF7C4" w14:textId="3A729F3B" w:rsidR="00707960" w:rsidRPr="00AD1C6F" w:rsidRDefault="00707960" w:rsidP="00B3280C">
      <w:pPr>
        <w:pStyle w:val="Akapitzlist"/>
        <w:numPr>
          <w:ilvl w:val="0"/>
          <w:numId w:val="31"/>
        </w:numPr>
        <w:spacing w:line="259" w:lineRule="auto"/>
        <w:jc w:val="both"/>
        <w:rPr>
          <w:rFonts w:eastAsia="Calibri"/>
          <w:lang w:eastAsia="pl-PL"/>
        </w:rPr>
      </w:pPr>
      <w:r w:rsidRPr="7C3446BF">
        <w:t xml:space="preserve">System pracuje nieprzerwanie przez okres 30 dni, podczas których </w:t>
      </w:r>
      <w:r w:rsidRPr="7C3446BF">
        <w:rPr>
          <w:rFonts w:eastAsia="Calibri"/>
          <w:lang w:eastAsia="pl-PL"/>
        </w:rPr>
        <w:t xml:space="preserve">zbierane są następujące wartości przepływów </w:t>
      </w:r>
      <w:r w:rsidRPr="7C3446BF">
        <w:rPr>
          <w:rFonts w:eastAsia="Calibri"/>
          <w:color w:val="000000" w:themeColor="text1"/>
        </w:rPr>
        <w:t>wody deszczowej D1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 xml:space="preserve">B, </w:t>
      </w:r>
      <w:r w:rsidRPr="7C3446BF">
        <w:rPr>
          <w:rFonts w:eastAsia="Calibri"/>
          <w:color w:val="000000" w:themeColor="text1"/>
        </w:rPr>
        <w:t>wody wodociągowej W0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 xml:space="preserve"> z sieci miejskiej, wody kanalizacyjnej K1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K2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ilości dostarczonej wody W1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W3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W4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W5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 xml:space="preserve">B, </w:t>
      </w:r>
    </w:p>
    <w:p w14:paraId="6A83FF21" w14:textId="79AAA0E1" w:rsidR="00707960" w:rsidRPr="00AD1C6F" w:rsidRDefault="00707960" w:rsidP="00B3280C">
      <w:pPr>
        <w:pStyle w:val="Akapitzlist"/>
        <w:numPr>
          <w:ilvl w:val="0"/>
          <w:numId w:val="31"/>
        </w:numPr>
        <w:spacing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Po 30 dniach pracy Systemu Wykonawca agreguje dane liczbowe przepływów Substratów </w:t>
      </w:r>
      <w:r w:rsidRPr="7C3446BF">
        <w:rPr>
          <w:rFonts w:eastAsia="Calibri"/>
          <w:color w:val="000000" w:themeColor="text1"/>
        </w:rPr>
        <w:t>wody deszczowej D1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 xml:space="preserve">B, </w:t>
      </w:r>
      <w:r w:rsidRPr="7C3446BF">
        <w:rPr>
          <w:rFonts w:eastAsia="Calibri"/>
          <w:color w:val="000000" w:themeColor="text1"/>
        </w:rPr>
        <w:t>wody wodociągowej W0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 xml:space="preserve"> B</w:t>
      </w:r>
      <w:r w:rsidRPr="7C3446BF">
        <w:rPr>
          <w:rFonts w:eastAsia="Calibri"/>
          <w:color w:val="000000" w:themeColor="text1"/>
        </w:rPr>
        <w:t xml:space="preserve"> z sieci miejskiej, wody kanalizacyjnej K1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K2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 xml:space="preserve"> oraz produktów ilości dostarczonej wody W1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W3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W4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W5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 xml:space="preserve">B </w:t>
      </w:r>
      <w:r w:rsidRPr="7C3446BF">
        <w:rPr>
          <w:rFonts w:eastAsia="Calibri"/>
          <w:color w:val="000000" w:themeColor="text1"/>
          <w:lang w:eastAsia="pl-PL"/>
        </w:rPr>
        <w:t xml:space="preserve">do arkusza kalkulacyjnego, na podstawie których sporządza Raport z Testów. </w:t>
      </w:r>
    </w:p>
    <w:p w14:paraId="64DF8887" w14:textId="77777777" w:rsidR="00707960" w:rsidRPr="00AD1C6F" w:rsidRDefault="00707960" w:rsidP="00B3280C">
      <w:pPr>
        <w:spacing w:line="259" w:lineRule="auto"/>
        <w:jc w:val="both"/>
        <w:rPr>
          <w:rFonts w:eastAsia="Calibri"/>
          <w:lang w:eastAsia="pl-PL"/>
        </w:rPr>
      </w:pPr>
    </w:p>
    <w:p w14:paraId="6E858054" w14:textId="665B1A6E" w:rsidR="00707960" w:rsidRPr="00AD1C6F" w:rsidRDefault="00707960" w:rsidP="00B3280C">
      <w:pPr>
        <w:spacing w:line="259" w:lineRule="auto"/>
        <w:jc w:val="both"/>
        <w:rPr>
          <w:rFonts w:eastAsia="Calibri"/>
          <w:color w:val="000000" w:themeColor="text1"/>
        </w:rPr>
      </w:pPr>
      <w:r w:rsidRPr="7C3446BF">
        <w:rPr>
          <w:rFonts w:eastAsia="Calibri"/>
          <w:lang w:eastAsia="pl-PL"/>
        </w:rPr>
        <w:t>Po zakończeniu Testów Wykonawca sporządza Raport z Testów Demonstratora B</w:t>
      </w:r>
      <w:r w:rsidRPr="7C3446BF">
        <w:rPr>
          <w:rFonts w:eastAsia="Calibri"/>
          <w:color w:val="000000" w:themeColor="text1"/>
          <w:lang w:eastAsia="pl-PL"/>
        </w:rPr>
        <w:t>. Raport powinien zawierać przeliczenie parametrów KON1.1B – KON1.3B do aktualnych warunków panujących w trakcie Testów tzn.:</w:t>
      </w:r>
    </w:p>
    <w:p w14:paraId="1298F5D4" w14:textId="77777777" w:rsidR="00707960" w:rsidRPr="00AD1C6F" w:rsidRDefault="00707960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- zmiennych opadów atmosferycznych, </w:t>
      </w:r>
    </w:p>
    <w:p w14:paraId="111B7B4B" w14:textId="5481EE6E" w:rsidR="00707960" w:rsidRPr="00AD1C6F" w:rsidRDefault="00707960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- zmiennej liczby Użytkowników Budynku Szkoły, </w:t>
      </w:r>
    </w:p>
    <w:p w14:paraId="6655A557" w14:textId="77777777" w:rsidR="00707960" w:rsidRPr="00AD1C6F" w:rsidRDefault="00707960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 xml:space="preserve">- zmiennej ilości poboru wody przez Użytkowników, </w:t>
      </w:r>
    </w:p>
    <w:p w14:paraId="7EB4E42D" w14:textId="1B6B72D0" w:rsidR="00707960" w:rsidRPr="00AD1C6F" w:rsidRDefault="00707960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t>- zmiennej produkcji wody W1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  <w:lang w:eastAsia="pl-PL"/>
        </w:rPr>
        <w:t>, W2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  <w:lang w:eastAsia="pl-PL"/>
        </w:rPr>
        <w:t>, W3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  <w:lang w:eastAsia="pl-PL"/>
        </w:rPr>
        <w:t>, W4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  <w:lang w:eastAsia="pl-PL"/>
        </w:rPr>
        <w:t>,</w:t>
      </w:r>
    </w:p>
    <w:p w14:paraId="7CA28FED" w14:textId="17E74A6A" w:rsidR="00707960" w:rsidRPr="00AD1C6F" w:rsidRDefault="00707960" w:rsidP="00B3280C">
      <w:pPr>
        <w:spacing w:line="259" w:lineRule="auto"/>
        <w:jc w:val="both"/>
        <w:rPr>
          <w:rFonts w:eastAsia="Calibri"/>
          <w:color w:val="000000" w:themeColor="text1"/>
          <w:lang w:eastAsia="pl-PL"/>
        </w:rPr>
      </w:pPr>
      <w:r w:rsidRPr="7C3446BF">
        <w:rPr>
          <w:rFonts w:eastAsia="Calibri"/>
          <w:color w:val="000000" w:themeColor="text1"/>
          <w:lang w:eastAsia="pl-PL"/>
        </w:rPr>
        <w:lastRenderedPageBreak/>
        <w:t>- zmiennej produkcji wody kanalizacyjnej K1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  <w:lang w:eastAsia="pl-PL"/>
        </w:rPr>
        <w:t>, K2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  <w:lang w:eastAsia="pl-PL"/>
        </w:rPr>
        <w:t xml:space="preserve"> dla Systemu. </w:t>
      </w:r>
    </w:p>
    <w:p w14:paraId="0378616D" w14:textId="5D26C3A5" w:rsidR="00707960" w:rsidRPr="00AD1C6F" w:rsidRDefault="00707960" w:rsidP="00B3280C">
      <w:pPr>
        <w:spacing w:before="240" w:line="259" w:lineRule="auto"/>
        <w:jc w:val="both"/>
        <w:rPr>
          <w:rFonts w:eastAsia="Calibri"/>
          <w:color w:val="000000" w:themeColor="text1"/>
        </w:rPr>
      </w:pPr>
      <w:r w:rsidRPr="7C3446BF">
        <w:rPr>
          <w:rFonts w:eastAsia="Calibri"/>
          <w:color w:val="000000" w:themeColor="text1"/>
        </w:rPr>
        <w:t>Do obliczeń należy uwzględnić i przeliczyć wartości rzeczywiste Liczby Użytkowników oraz wartość miesięcznej sumy opadów atmosferycznych wraz ze zmiennością poboru wody W1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W3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W4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 xml:space="preserve"> oraz poboru wody kanalizacyjne K1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>, K2</w:t>
      </w:r>
      <w:r w:rsidRPr="7C3446BF">
        <w:rPr>
          <w:rFonts w:eastAsia="Calibri"/>
          <w:color w:val="000000" w:themeColor="text1"/>
          <w:vertAlign w:val="subscript"/>
          <w:lang w:eastAsia="pl-PL"/>
        </w:rPr>
        <w:t>B</w:t>
      </w:r>
      <w:r w:rsidRPr="7C3446BF">
        <w:rPr>
          <w:rFonts w:eastAsia="Calibri"/>
          <w:color w:val="000000" w:themeColor="text1"/>
        </w:rPr>
        <w:t xml:space="preserve"> z Demonstratora Systemu Budynku Szkoły, które wystąpiły podczas 30 dni Testów.</w:t>
      </w:r>
    </w:p>
    <w:p w14:paraId="7C53FFA7" w14:textId="1FDDD829" w:rsidR="00A20E9A" w:rsidRPr="00AD1C6F" w:rsidRDefault="00A5417D" w:rsidP="0048651E">
      <w:pPr>
        <w:pStyle w:val="Nagwek2"/>
        <w:numPr>
          <w:ilvl w:val="1"/>
          <w:numId w:val="0"/>
        </w:numPr>
        <w:spacing w:line="259" w:lineRule="auto"/>
      </w:pPr>
      <w:bookmarkStart w:id="176" w:name="_Ref71549719"/>
      <w:bookmarkStart w:id="177" w:name="_Ref71549729"/>
      <w:bookmarkStart w:id="178" w:name="_Ref71549820"/>
      <w:bookmarkStart w:id="179" w:name="_Toc72409413"/>
      <w:r w:rsidRPr="7C3446BF">
        <w:t>3</w:t>
      </w:r>
      <w:r w:rsidR="00A20E9A" w:rsidRPr="7C3446BF">
        <w:t>.</w:t>
      </w:r>
      <w:r w:rsidR="00815D3B" w:rsidRPr="7C3446BF">
        <w:t>5</w:t>
      </w:r>
      <w:r w:rsidR="00A20E9A" w:rsidRPr="7C3446BF">
        <w:t>.</w:t>
      </w:r>
      <w:r w:rsidR="008A066E" w:rsidRPr="7C3446BF">
        <w:t>4</w:t>
      </w:r>
      <w:r w:rsidR="00A20E9A" w:rsidRPr="7C3446BF">
        <w:t xml:space="preserve"> </w:t>
      </w:r>
      <w:r>
        <w:tab/>
      </w:r>
      <w:r w:rsidR="00A20E9A" w:rsidRPr="7C3446BF">
        <w:t xml:space="preserve">Wynik </w:t>
      </w:r>
      <w:r w:rsidR="00707960" w:rsidRPr="7C3446BF">
        <w:t xml:space="preserve">Oczekiwany </w:t>
      </w:r>
      <w:r w:rsidR="00A20E9A" w:rsidRPr="7C3446BF">
        <w:t>Testów Systemu Demonstratora A</w:t>
      </w:r>
      <w:bookmarkEnd w:id="176"/>
      <w:bookmarkEnd w:id="177"/>
      <w:bookmarkEnd w:id="178"/>
      <w:bookmarkEnd w:id="179"/>
      <w:r w:rsidR="00A20E9A" w:rsidRPr="7C3446BF">
        <w:t xml:space="preserve"> </w:t>
      </w:r>
    </w:p>
    <w:p w14:paraId="295A2516" w14:textId="77777777" w:rsidR="00707960" w:rsidRPr="00AD1C6F" w:rsidRDefault="00707960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Oczekiwane wyniki testów:</w:t>
      </w:r>
    </w:p>
    <w:p w14:paraId="024D98DC" w14:textId="77777777" w:rsidR="00707960" w:rsidRPr="00AD1C6F" w:rsidRDefault="00707960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</w:p>
    <w:p w14:paraId="75EDD78E" w14:textId="61FBF441" w:rsidR="00707960" w:rsidRPr="00AD1C6F" w:rsidRDefault="00707960" w:rsidP="00B3280C">
      <w:pPr>
        <w:spacing w:line="259" w:lineRule="auto"/>
        <w:rPr>
          <w:u w:val="single"/>
          <w:lang w:eastAsia="en-GB"/>
        </w:rPr>
      </w:pPr>
      <w:r w:rsidRPr="7C3446BF">
        <w:rPr>
          <w:b/>
          <w:bCs/>
        </w:rPr>
        <w:t>Test 1A. Test jakościowy</w:t>
      </w:r>
      <w:r w:rsidRPr="7C3446BF">
        <w:t xml:space="preserve"> </w:t>
      </w:r>
    </w:p>
    <w:p w14:paraId="4073662A" w14:textId="77777777" w:rsidR="00707960" w:rsidRPr="00AD1C6F" w:rsidRDefault="00707960" w:rsidP="00B3280C">
      <w:pPr>
        <w:spacing w:line="259" w:lineRule="auto"/>
        <w:rPr>
          <w:lang w:eastAsia="en-GB"/>
        </w:rPr>
      </w:pPr>
    </w:p>
    <w:p w14:paraId="26232251" w14:textId="77777777" w:rsidR="00707960" w:rsidRPr="00AD1C6F" w:rsidRDefault="00707960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  <w:lang w:eastAsia="en-GB"/>
        </w:rPr>
        <w:t xml:space="preserve">Test </w:t>
      </w:r>
      <w:r w:rsidRPr="7C3446BF">
        <w:rPr>
          <w:b/>
          <w:bCs/>
        </w:rPr>
        <w:t>jakościowy</w:t>
      </w:r>
      <w:r w:rsidRPr="7C3446BF">
        <w:rPr>
          <w:lang w:eastAsia="en-GB"/>
        </w:rPr>
        <w:t xml:space="preserve"> jest uznany za pozytywny, jeśli:</w:t>
      </w:r>
    </w:p>
    <w:p w14:paraId="2CE834B9" w14:textId="4AE38383" w:rsidR="00707960" w:rsidRPr="00AD1C6F" w:rsidRDefault="00707960" w:rsidP="00B3280C">
      <w:pPr>
        <w:pStyle w:val="Akapitzlist"/>
        <w:numPr>
          <w:ilvl w:val="0"/>
          <w:numId w:val="32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Wartości parametrów jakości badanej przez Zamawiającego wody </w:t>
      </w:r>
      <w:r w:rsidR="00DA1441" w:rsidRPr="7C3446BF">
        <w:rPr>
          <w:rFonts w:eastAsia="Calibri"/>
          <w:lang w:eastAsia="pl-PL"/>
        </w:rPr>
        <w:t>W1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W2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W3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W4</w:t>
      </w:r>
      <w:r w:rsidR="00DA1441" w:rsidRPr="7C3446BF">
        <w:rPr>
          <w:rFonts w:eastAsia="Calibri"/>
          <w:vertAlign w:val="subscript"/>
          <w:lang w:eastAsia="pl-PL"/>
        </w:rPr>
        <w:t>A</w:t>
      </w:r>
      <w:r w:rsidR="00DA1441" w:rsidRPr="7C3446BF">
        <w:rPr>
          <w:rFonts w:eastAsia="Calibri"/>
          <w:lang w:eastAsia="pl-PL"/>
        </w:rPr>
        <w:t>, W5</w:t>
      </w:r>
      <w:r w:rsidR="00DA1441" w:rsidRPr="7C3446BF">
        <w:rPr>
          <w:rFonts w:eastAsia="Calibri"/>
          <w:vertAlign w:val="subscript"/>
          <w:lang w:eastAsia="pl-PL"/>
        </w:rPr>
        <w:t xml:space="preserve"> A</w:t>
      </w:r>
      <w:r w:rsidR="00DA1441" w:rsidRPr="7C3446BF">
        <w:rPr>
          <w:rFonts w:eastAsia="Calibri"/>
          <w:lang w:eastAsia="pl-PL"/>
        </w:rPr>
        <w:t xml:space="preserve"> </w:t>
      </w:r>
      <w:r w:rsidRPr="7C3446BF">
        <w:rPr>
          <w:rFonts w:eastAsia="Calibri"/>
          <w:lang w:eastAsia="pl-PL"/>
        </w:rPr>
        <w:t>będą spełniały wymagania Obligatoryjne OBL 1.1</w:t>
      </w:r>
      <w:r w:rsidR="00B314A5" w:rsidRPr="7C3446BF">
        <w:rPr>
          <w:rFonts w:eastAsia="Calibri"/>
          <w:lang w:eastAsia="pl-PL"/>
        </w:rPr>
        <w:t>3</w:t>
      </w:r>
      <w:r w:rsidRPr="7C3446BF">
        <w:rPr>
          <w:rFonts w:eastAsia="Calibri"/>
          <w:lang w:eastAsia="pl-PL"/>
        </w:rPr>
        <w:t xml:space="preserve"> – OBL 1.1</w:t>
      </w:r>
      <w:r w:rsidR="00B314A5" w:rsidRPr="7C3446BF">
        <w:rPr>
          <w:rFonts w:eastAsia="Calibri"/>
          <w:lang w:eastAsia="pl-PL"/>
        </w:rPr>
        <w:t>7</w:t>
      </w:r>
      <w:r w:rsidRPr="7C3446BF">
        <w:rPr>
          <w:rFonts w:eastAsia="Calibri"/>
          <w:lang w:eastAsia="pl-PL"/>
        </w:rPr>
        <w:t xml:space="preserve"> zgodnie z Załącznikiem nr 1 do Regulaminu.</w:t>
      </w:r>
    </w:p>
    <w:p w14:paraId="633B78FE" w14:textId="0F9B0BF3" w:rsidR="00707960" w:rsidRPr="00AD1C6F" w:rsidRDefault="00707960" w:rsidP="00B3280C">
      <w:pPr>
        <w:pStyle w:val="Akapitzlist"/>
        <w:numPr>
          <w:ilvl w:val="0"/>
          <w:numId w:val="32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Wartości parametrów konkursowych KON 1.</w:t>
      </w:r>
      <w:r w:rsidR="003E43CC" w:rsidRPr="7C3446BF">
        <w:rPr>
          <w:rFonts w:eastAsia="Calibri"/>
          <w:lang w:eastAsia="pl-PL"/>
        </w:rPr>
        <w:t>4</w:t>
      </w:r>
      <w:r w:rsidRPr="7C3446BF">
        <w:rPr>
          <w:rFonts w:eastAsia="Calibri"/>
          <w:lang w:eastAsia="pl-PL"/>
        </w:rPr>
        <w:t>A – KON 1.6A będą równe bądź wyższe od parametrów Wymagań Konkursowych deklarowanych przez Wykonawcę w Ofercie, z uwzględnieniem Granicy Błędu określonej w Załączniku nr 1 do Regulaminu.</w:t>
      </w:r>
    </w:p>
    <w:p w14:paraId="04719F2C" w14:textId="77777777" w:rsidR="00707960" w:rsidRPr="00AD1C6F" w:rsidRDefault="00707960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Oczekiwane wyniki testów:</w:t>
      </w:r>
    </w:p>
    <w:p w14:paraId="15F40ACB" w14:textId="77777777" w:rsidR="00707960" w:rsidRPr="00AD1C6F" w:rsidRDefault="00707960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</w:p>
    <w:p w14:paraId="4E4EBCE0" w14:textId="04932F43" w:rsidR="00707960" w:rsidRPr="00AD1C6F" w:rsidRDefault="00707960" w:rsidP="00B3280C">
      <w:pPr>
        <w:spacing w:line="259" w:lineRule="auto"/>
        <w:rPr>
          <w:u w:val="single"/>
          <w:lang w:eastAsia="en-GB"/>
        </w:rPr>
      </w:pPr>
      <w:r w:rsidRPr="7C3446BF">
        <w:rPr>
          <w:b/>
          <w:bCs/>
        </w:rPr>
        <w:t>Test 2A. Test 30 dniowy ilościowy</w:t>
      </w:r>
      <w:r w:rsidRPr="7C3446BF">
        <w:t xml:space="preserve"> </w:t>
      </w:r>
    </w:p>
    <w:p w14:paraId="3DB0C0E1" w14:textId="77777777" w:rsidR="00707960" w:rsidRPr="00AD1C6F" w:rsidRDefault="00707960" w:rsidP="00B3280C">
      <w:pPr>
        <w:spacing w:line="259" w:lineRule="auto"/>
        <w:rPr>
          <w:lang w:eastAsia="en-GB"/>
        </w:rPr>
      </w:pPr>
    </w:p>
    <w:p w14:paraId="40E459F8" w14:textId="27A341C0" w:rsidR="00707960" w:rsidRPr="00AD1C6F" w:rsidRDefault="00707960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  <w:lang w:eastAsia="en-GB"/>
        </w:rPr>
        <w:t xml:space="preserve">Test </w:t>
      </w:r>
      <w:r w:rsidRPr="7C3446BF">
        <w:rPr>
          <w:b/>
          <w:bCs/>
        </w:rPr>
        <w:t>30 dniowy ilościowy</w:t>
      </w:r>
      <w:r w:rsidRPr="7C3446BF">
        <w:rPr>
          <w:lang w:eastAsia="en-GB"/>
        </w:rPr>
        <w:t xml:space="preserve"> jest uznany za pozytywny, jeśli:</w:t>
      </w:r>
    </w:p>
    <w:p w14:paraId="5538F4DC" w14:textId="7A272DE8" w:rsidR="00707960" w:rsidRPr="00AD1C6F" w:rsidRDefault="007F3431" w:rsidP="00B3280C">
      <w:pPr>
        <w:pStyle w:val="Akapitzlist"/>
        <w:numPr>
          <w:ilvl w:val="0"/>
          <w:numId w:val="33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w</w:t>
      </w:r>
      <w:r w:rsidR="00707960" w:rsidRPr="7C3446BF">
        <w:rPr>
          <w:rFonts w:eastAsia="Calibri"/>
          <w:lang w:eastAsia="pl-PL"/>
        </w:rPr>
        <w:t>artości parametrów konkursowych KON 1.1A – KON 1.</w:t>
      </w:r>
      <w:r w:rsidR="00815D3B" w:rsidRPr="7C3446BF">
        <w:rPr>
          <w:rFonts w:eastAsia="Calibri"/>
          <w:lang w:eastAsia="pl-PL"/>
        </w:rPr>
        <w:t>3</w:t>
      </w:r>
      <w:r w:rsidR="00707960" w:rsidRPr="7C3446BF">
        <w:rPr>
          <w:rFonts w:eastAsia="Calibri"/>
          <w:lang w:eastAsia="pl-PL"/>
        </w:rPr>
        <w:t>A będą równe bądź wyższe od parametrów Wymagań Konkursowych deklarowanych przez Wykonawcę w Ofercie, z uwzględnieniem Granicy Błędu określonej w Załączniku nr 1 do Regulaminu.</w:t>
      </w:r>
    </w:p>
    <w:p w14:paraId="393D4F62" w14:textId="2C5957C3" w:rsidR="007F3431" w:rsidRPr="00AD1C6F" w:rsidRDefault="007F3431" w:rsidP="00B3280C">
      <w:pPr>
        <w:pStyle w:val="Akapitzlist"/>
        <w:numPr>
          <w:ilvl w:val="0"/>
          <w:numId w:val="33"/>
        </w:numPr>
        <w:spacing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złoży </w:t>
      </w:r>
      <w:r w:rsidRPr="7C3446BF">
        <w:rPr>
          <w:rFonts w:eastAsia="Calibri"/>
        </w:rPr>
        <w:t xml:space="preserve">Raport z 30 dni Testów ilościowych potwierdzający pozytywny wynik pracy Systemu w Budynku Jednorodzinnym, zgodny z punktem </w:t>
      </w:r>
      <w:r w:rsidRPr="7C3446BF">
        <w:rPr>
          <w:rFonts w:eastAsia="Calibri"/>
        </w:rPr>
        <w:fldChar w:fldCharType="begin"/>
      </w:r>
      <w:r w:rsidRPr="7C3446BF">
        <w:rPr>
          <w:rFonts w:eastAsia="Calibri"/>
        </w:rPr>
        <w:instrText xml:space="preserve"> REF _Ref71727601 \r \h </w:instrText>
      </w:r>
      <w:r w:rsidRPr="7C3446BF">
        <w:rPr>
          <w:rFonts w:eastAsia="Calibri"/>
        </w:rPr>
      </w:r>
      <w:r w:rsidRPr="7C3446BF">
        <w:rPr>
          <w:rFonts w:eastAsia="Calibri"/>
        </w:rPr>
        <w:fldChar w:fldCharType="separate"/>
      </w:r>
      <w:r w:rsidR="00521EDD" w:rsidRPr="7C3446BF">
        <w:rPr>
          <w:rFonts w:eastAsia="Calibri"/>
        </w:rPr>
        <w:t>3.5.5</w:t>
      </w:r>
      <w:r w:rsidRPr="7C3446BF">
        <w:rPr>
          <w:rFonts w:eastAsia="Calibri"/>
        </w:rPr>
        <w:fldChar w:fldCharType="end"/>
      </w:r>
      <w:r w:rsidRPr="7C3446BF">
        <w:rPr>
          <w:rFonts w:eastAsia="Calibri"/>
        </w:rPr>
        <w:t>.</w:t>
      </w:r>
    </w:p>
    <w:p w14:paraId="7692316A" w14:textId="02DB9112" w:rsidR="00815D3B" w:rsidRPr="00AD1C6F" w:rsidRDefault="00815D3B" w:rsidP="0048651E">
      <w:pPr>
        <w:pStyle w:val="Nagwek2"/>
        <w:numPr>
          <w:ilvl w:val="2"/>
          <w:numId w:val="36"/>
        </w:numPr>
        <w:spacing w:line="259" w:lineRule="auto"/>
        <w:ind w:left="709"/>
      </w:pPr>
      <w:bookmarkStart w:id="180" w:name="_Ref71727601"/>
      <w:bookmarkStart w:id="181" w:name="_Toc72409414"/>
      <w:r w:rsidRPr="7C3446BF">
        <w:t xml:space="preserve">Zasady </w:t>
      </w:r>
      <w:r w:rsidR="007F3431" w:rsidRPr="7C3446BF">
        <w:t>sporządzania</w:t>
      </w:r>
      <w:r w:rsidRPr="7C3446BF">
        <w:t xml:space="preserve"> Raportu z </w:t>
      </w:r>
      <w:r w:rsidR="008A066E" w:rsidRPr="7C3446BF">
        <w:t xml:space="preserve">30 dniowych </w:t>
      </w:r>
      <w:r w:rsidRPr="7C3446BF">
        <w:t>Testów Systemu Budynku Jednorodzinnego</w:t>
      </w:r>
      <w:bookmarkEnd w:id="180"/>
      <w:bookmarkEnd w:id="181"/>
      <w:r w:rsidRPr="7C3446BF">
        <w:t xml:space="preserve"> </w:t>
      </w:r>
    </w:p>
    <w:p w14:paraId="4C4229B9" w14:textId="50E27744" w:rsidR="005F2943" w:rsidRPr="00AD1C6F" w:rsidRDefault="005F2943" w:rsidP="00B3280C">
      <w:pPr>
        <w:spacing w:before="100" w:beforeAutospacing="1" w:after="100" w:afterAutospacing="1" w:line="259" w:lineRule="auto"/>
        <w:jc w:val="both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Wykonawca przelicza wartości Parametrów Konkursowych KON1.1A – KON1.3A dla Systemu, pracującego w zmiennych warunkach pracy Systemu zgodnie z punktem</w:t>
      </w:r>
      <w:r w:rsidR="00DB7725" w:rsidRPr="7C3446BF">
        <w:rPr>
          <w:rFonts w:eastAsia="Times New Roman"/>
          <w:lang w:eastAsia="pl-PL" w:bidi="ar-SA"/>
        </w:rPr>
        <w:t xml:space="preserve"> </w:t>
      </w:r>
      <w:r w:rsidR="00DB7725" w:rsidRPr="00AD1C6F">
        <w:rPr>
          <w:rFonts w:eastAsia="Times New Roman"/>
          <w:lang w:eastAsia="pl-PL" w:bidi="ar-SA"/>
        </w:rPr>
        <w:fldChar w:fldCharType="begin"/>
      </w:r>
      <w:r w:rsidR="00DB7725" w:rsidRPr="00AD1C6F">
        <w:rPr>
          <w:rFonts w:eastAsia="Times New Roman"/>
          <w:lang w:eastAsia="pl-PL" w:bidi="ar-SA"/>
        </w:rPr>
        <w:instrText xml:space="preserve"> REF _Ref71548345 \r \h </w:instrText>
      </w:r>
      <w:r w:rsidR="00DB7725" w:rsidRPr="00AD1C6F">
        <w:rPr>
          <w:rFonts w:eastAsia="Times New Roman"/>
          <w:lang w:eastAsia="pl-PL" w:bidi="ar-SA"/>
        </w:rPr>
      </w:r>
      <w:r w:rsidR="00DB7725" w:rsidRPr="00AD1C6F">
        <w:rPr>
          <w:rFonts w:eastAsia="Times New Roman"/>
          <w:lang w:eastAsia="pl-PL" w:bidi="ar-SA"/>
        </w:rPr>
        <w:fldChar w:fldCharType="separate"/>
      </w:r>
      <w:r w:rsidR="008B0A97" w:rsidRPr="00AD1C6F">
        <w:rPr>
          <w:rFonts w:eastAsia="Times New Roman"/>
          <w:lang w:eastAsia="pl-PL" w:bidi="ar-SA"/>
        </w:rPr>
        <w:t>3.5.2</w:t>
      </w:r>
      <w:r w:rsidR="00DB7725" w:rsidRPr="00AD1C6F">
        <w:rPr>
          <w:rFonts w:eastAsia="Times New Roman"/>
          <w:lang w:eastAsia="pl-PL" w:bidi="ar-SA"/>
        </w:rPr>
        <w:fldChar w:fldCharType="end"/>
      </w:r>
      <w:r w:rsidR="008F2FE8" w:rsidRPr="7C3446BF">
        <w:rPr>
          <w:rFonts w:eastAsia="Times New Roman"/>
          <w:lang w:eastAsia="pl-PL" w:bidi="ar-SA"/>
        </w:rPr>
        <w:t>.</w:t>
      </w:r>
      <w:r w:rsidRPr="7C3446BF">
        <w:rPr>
          <w:rFonts w:eastAsia="Times New Roman"/>
          <w:lang w:eastAsia="pl-PL" w:bidi="ar-SA"/>
        </w:rPr>
        <w:t xml:space="preserve"> Wykonawca przestawia wyniki Parametrów Konkursowych i podaje wyjaśnienie poparte obliczeniami, że ich różnica w stosunku do wartości zadeklarowanych w Zaktualizowanej Ofercie wynika z różnicy w ilości opadów atmosferycznych przyjętych w założeniach Modelu Obliczeniowego oraz z innego zapotrzebowania rzeczywistego w stosunku do przyjętego w Modelu Obliczeniowym. </w:t>
      </w:r>
    </w:p>
    <w:p w14:paraId="04B8EDC8" w14:textId="6F6408FC" w:rsidR="005F2943" w:rsidRPr="00AD1C6F" w:rsidRDefault="00A20E9A" w:rsidP="00B3280C">
      <w:p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Wykonawca otrzymuje wynik pozytywny Testów Demonstratora A </w:t>
      </w:r>
      <w:r w:rsidR="00E423C5" w:rsidRPr="7C3446BF">
        <w:rPr>
          <w:rFonts w:eastAsia="Times New Roman"/>
          <w:lang w:eastAsia="pl-PL" w:bidi="ar-SA"/>
        </w:rPr>
        <w:t xml:space="preserve">w przypadku, gdy </w:t>
      </w:r>
      <w:r w:rsidRPr="7C3446BF">
        <w:rPr>
          <w:rFonts w:eastAsia="Times New Roman"/>
          <w:lang w:eastAsia="pl-PL" w:bidi="ar-SA"/>
        </w:rPr>
        <w:t>złożył Raport z 30 dni pracy Systemu potwierdzający</w:t>
      </w:r>
      <w:r w:rsidR="00E423C5" w:rsidRPr="7C3446BF">
        <w:rPr>
          <w:rFonts w:eastAsia="Times New Roman"/>
          <w:lang w:eastAsia="pl-PL" w:bidi="ar-SA"/>
        </w:rPr>
        <w:t>:</w:t>
      </w:r>
    </w:p>
    <w:p w14:paraId="3507C8DB" w14:textId="2CE192E7" w:rsidR="00395BDF" w:rsidRPr="00AD1C6F" w:rsidRDefault="00395BDF" w:rsidP="00B3280C">
      <w:pPr>
        <w:numPr>
          <w:ilvl w:val="0"/>
          <w:numId w:val="26"/>
        </w:num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pobieranie wody deszczowej z Powierzchni spływu zgodnie z Wymaganiem Obligatoryjnym OBL.1.</w:t>
      </w:r>
      <w:r w:rsidR="007D7F17" w:rsidRPr="7C3446BF">
        <w:rPr>
          <w:rFonts w:eastAsia="Times New Roman"/>
          <w:lang w:eastAsia="pl-PL" w:bidi="ar-SA"/>
        </w:rPr>
        <w:t>4</w:t>
      </w:r>
      <w:r w:rsidRPr="7C3446BF">
        <w:rPr>
          <w:rFonts w:eastAsia="Times New Roman"/>
          <w:lang w:eastAsia="pl-PL" w:bidi="ar-SA"/>
        </w:rPr>
        <w:t xml:space="preserve"> - </w:t>
      </w:r>
      <w:r w:rsidRPr="7C3446BF">
        <w:rPr>
          <w:color w:val="000000" w:themeColor="text1"/>
          <w:lang w:eastAsia="pl-PL"/>
        </w:rPr>
        <w:t>Wykorzystywanie wody D1</w:t>
      </w:r>
      <w:r w:rsidRPr="7C3446BF">
        <w:rPr>
          <w:rFonts w:eastAsia="Times New Roman"/>
          <w:lang w:eastAsia="pl-PL" w:bidi="ar-SA"/>
        </w:rPr>
        <w:t xml:space="preserve">, </w:t>
      </w:r>
      <w:r w:rsidR="00737016" w:rsidRPr="7C3446BF">
        <w:rPr>
          <w:rFonts w:eastAsia="Times New Roman"/>
          <w:lang w:eastAsia="pl-PL" w:bidi="ar-SA"/>
        </w:rPr>
        <w:t xml:space="preserve">jeśli występował opad atmosferyczny w tym czasie. </w:t>
      </w:r>
    </w:p>
    <w:p w14:paraId="55C570F2" w14:textId="40808755" w:rsidR="00395BDF" w:rsidRPr="00AD1C6F" w:rsidRDefault="00395BDF" w:rsidP="00B3280C">
      <w:pPr>
        <w:numPr>
          <w:ilvl w:val="0"/>
          <w:numId w:val="26"/>
        </w:num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pobieranie wody kanalizacyjnej K1</w:t>
      </w:r>
      <w:r w:rsidR="004266B8" w:rsidRPr="7C3446BF">
        <w:rPr>
          <w:rFonts w:eastAsia="Times New Roman"/>
          <w:vertAlign w:val="subscript"/>
          <w:lang w:eastAsia="pl-PL" w:bidi="ar-SA"/>
        </w:rPr>
        <w:t>A</w:t>
      </w:r>
      <w:r w:rsidRPr="7C3446BF">
        <w:rPr>
          <w:rFonts w:eastAsia="Times New Roman"/>
          <w:lang w:eastAsia="pl-PL" w:bidi="ar-SA"/>
        </w:rPr>
        <w:t xml:space="preserve"> zgodnie z Wymaganiem Obligatoryjnym OBL.1.</w:t>
      </w:r>
      <w:r w:rsidR="007D7F17" w:rsidRPr="7C3446BF">
        <w:rPr>
          <w:rFonts w:eastAsia="Times New Roman"/>
          <w:lang w:eastAsia="pl-PL" w:bidi="ar-SA"/>
        </w:rPr>
        <w:t>5</w:t>
      </w:r>
      <w:r w:rsidRPr="7C3446BF">
        <w:rPr>
          <w:rFonts w:eastAsia="Times New Roman"/>
          <w:lang w:eastAsia="pl-PL" w:bidi="ar-SA"/>
        </w:rPr>
        <w:t xml:space="preserve">.- </w:t>
      </w:r>
      <w:r w:rsidRPr="7C3446BF">
        <w:rPr>
          <w:color w:val="000000" w:themeColor="text1"/>
          <w:lang w:eastAsia="pl-PL"/>
        </w:rPr>
        <w:t xml:space="preserve">Wykorzystywanie wody K1, </w:t>
      </w:r>
    </w:p>
    <w:p w14:paraId="64202DD1" w14:textId="4D095685" w:rsidR="00395BDF" w:rsidRPr="00AD1C6F" w:rsidRDefault="00395BDF" w:rsidP="00B3280C">
      <w:pPr>
        <w:numPr>
          <w:ilvl w:val="0"/>
          <w:numId w:val="26"/>
        </w:num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lastRenderedPageBreak/>
        <w:t>pobieranie wody kanalizacyjnej K2</w:t>
      </w:r>
      <w:r w:rsidR="004266B8" w:rsidRPr="7C3446BF">
        <w:rPr>
          <w:rFonts w:eastAsia="Times New Roman"/>
          <w:vertAlign w:val="subscript"/>
          <w:lang w:eastAsia="pl-PL" w:bidi="ar-SA"/>
        </w:rPr>
        <w:t>A</w:t>
      </w:r>
      <w:r w:rsidRPr="7C3446BF">
        <w:rPr>
          <w:rFonts w:eastAsia="Times New Roman"/>
          <w:lang w:eastAsia="pl-PL" w:bidi="ar-SA"/>
        </w:rPr>
        <w:t xml:space="preserve"> zgodnie z Wymaganiem Obligatoryjnym </w:t>
      </w:r>
      <w:r w:rsidR="00717BFE" w:rsidRPr="7C3446BF">
        <w:rPr>
          <w:color w:val="000000" w:themeColor="text1"/>
          <w:lang w:eastAsia="pl-PL"/>
        </w:rPr>
        <w:t>OBL.1.</w:t>
      </w:r>
      <w:r w:rsidR="007D7F17" w:rsidRPr="7C3446BF">
        <w:rPr>
          <w:color w:val="000000" w:themeColor="text1"/>
          <w:lang w:eastAsia="pl-PL"/>
        </w:rPr>
        <w:t>6</w:t>
      </w:r>
      <w:r w:rsidR="00717BFE" w:rsidRPr="7C3446BF">
        <w:rPr>
          <w:color w:val="000000" w:themeColor="text1"/>
          <w:lang w:eastAsia="pl-PL"/>
        </w:rPr>
        <w:t xml:space="preserve">.-Wykorzystywanie wody K2, </w:t>
      </w:r>
    </w:p>
    <w:p w14:paraId="6B7DEA80" w14:textId="2A81D9FF" w:rsidR="00737016" w:rsidRPr="00AD1C6F" w:rsidRDefault="00A20E9A" w:rsidP="00B3280C">
      <w:pPr>
        <w:numPr>
          <w:ilvl w:val="0"/>
          <w:numId w:val="26"/>
        </w:num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ciągłość dostarczania wody Użytkownikowi</w:t>
      </w:r>
      <w:r w:rsidR="00E423C5" w:rsidRPr="7C3446BF">
        <w:rPr>
          <w:rFonts w:eastAsia="Times New Roman"/>
          <w:lang w:eastAsia="pl-PL" w:bidi="ar-SA"/>
        </w:rPr>
        <w:t xml:space="preserve"> zgodnie z Wymaganiem Obligatoryjnym OBL.1.</w:t>
      </w:r>
      <w:r w:rsidR="007D7F17" w:rsidRPr="7C3446BF">
        <w:rPr>
          <w:rFonts w:eastAsia="Times New Roman"/>
          <w:lang w:eastAsia="pl-PL" w:bidi="ar-SA"/>
        </w:rPr>
        <w:t>7</w:t>
      </w:r>
      <w:r w:rsidR="00E423C5" w:rsidRPr="7C3446BF">
        <w:rPr>
          <w:rFonts w:eastAsia="Times New Roman"/>
          <w:lang w:eastAsia="pl-PL" w:bidi="ar-SA"/>
        </w:rPr>
        <w:t>.-Ciągłość Pracy (przedstawienie w formie wykresu ciągłości dostarczania wody)</w:t>
      </w:r>
    </w:p>
    <w:p w14:paraId="56CCEFBC" w14:textId="4E44C0B8" w:rsidR="00737016" w:rsidRPr="00AD1C6F" w:rsidRDefault="00737016" w:rsidP="00B3280C">
      <w:pPr>
        <w:numPr>
          <w:ilvl w:val="0"/>
          <w:numId w:val="26"/>
        </w:num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dostarczanie wody do kuchni zgodnie z Wymaganiem Obligatoryjnym OBL.1.24 -</w:t>
      </w:r>
      <w:r w:rsidRPr="7C3446BF">
        <w:rPr>
          <w:color w:val="000000" w:themeColor="text1"/>
          <w:lang w:eastAsia="pl-PL"/>
        </w:rPr>
        <w:t xml:space="preserve"> Transport wody W1</w:t>
      </w:r>
    </w:p>
    <w:p w14:paraId="2DB00CC8" w14:textId="017DC9CA" w:rsidR="00737016" w:rsidRPr="00AD1C6F" w:rsidRDefault="00737016" w:rsidP="00B3280C">
      <w:pPr>
        <w:numPr>
          <w:ilvl w:val="0"/>
          <w:numId w:val="26"/>
        </w:num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dostarczanie wody do prysznica zgodnie z Wymaganiem Obligatoryjnym OBL.1.25 -</w:t>
      </w:r>
      <w:r w:rsidRPr="7C3446BF">
        <w:rPr>
          <w:color w:val="000000" w:themeColor="text1"/>
          <w:lang w:eastAsia="pl-PL"/>
        </w:rPr>
        <w:t xml:space="preserve"> Transport wody W2</w:t>
      </w:r>
    </w:p>
    <w:p w14:paraId="6B5A2745" w14:textId="3B3F56ED" w:rsidR="00A20E9A" w:rsidRPr="00AD1C6F" w:rsidRDefault="00A20E9A" w:rsidP="00B3280C">
      <w:p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Brak spełnienia dowolnego z ww. Testów skutkuje przyznaniem Wykonawcy Wyniku Negatywnego. </w:t>
      </w:r>
    </w:p>
    <w:p w14:paraId="09A72874" w14:textId="7504ACDA" w:rsidR="00707960" w:rsidRPr="00AD1C6F" w:rsidRDefault="00A529CB" w:rsidP="00B3280C">
      <w:pPr>
        <w:spacing w:before="100" w:beforeAutospacing="1" w:after="100" w:afterAutospacing="1" w:line="259" w:lineRule="auto"/>
        <w:jc w:val="both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Wykonawca w terminie 7 dni po zakończeniu Testów Demonstratora A, jest zobowiązany do przesłania Zamawiającemu Raportu z Testów, w formie papierowej i elektronicznej. </w:t>
      </w:r>
    </w:p>
    <w:p w14:paraId="1A29DF47" w14:textId="32140475" w:rsidR="00D53476" w:rsidRPr="00AD1C6F" w:rsidRDefault="00717BFE" w:rsidP="00B3280C">
      <w:pPr>
        <w:pStyle w:val="Nagwek2"/>
        <w:numPr>
          <w:ilvl w:val="2"/>
          <w:numId w:val="37"/>
        </w:numPr>
        <w:spacing w:line="259" w:lineRule="auto"/>
      </w:pPr>
      <w:bookmarkStart w:id="182" w:name="_Ref71730223"/>
      <w:bookmarkStart w:id="183" w:name="_Ref71730229"/>
      <w:bookmarkStart w:id="184" w:name="_Ref71730308"/>
      <w:bookmarkStart w:id="185" w:name="_Ref71730311"/>
      <w:bookmarkStart w:id="186" w:name="_Toc72409415"/>
      <w:bookmarkStart w:id="187" w:name="_Ref71549833"/>
      <w:r w:rsidRPr="7C3446BF">
        <w:t xml:space="preserve">Wynik Oczekiwany Testów Systemu Demonstratora </w:t>
      </w:r>
      <w:r w:rsidR="00D53476" w:rsidRPr="7C3446BF">
        <w:t>B</w:t>
      </w:r>
      <w:bookmarkEnd w:id="182"/>
      <w:bookmarkEnd w:id="183"/>
      <w:bookmarkEnd w:id="184"/>
      <w:bookmarkEnd w:id="185"/>
      <w:bookmarkEnd w:id="186"/>
      <w:r w:rsidR="00D53476" w:rsidRPr="7C3446BF">
        <w:t xml:space="preserve"> </w:t>
      </w:r>
      <w:bookmarkEnd w:id="187"/>
    </w:p>
    <w:p w14:paraId="6823F026" w14:textId="77777777" w:rsidR="00717BFE" w:rsidRPr="00AD1C6F" w:rsidRDefault="00717BFE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Oczekiwane wyniki testów:</w:t>
      </w:r>
    </w:p>
    <w:p w14:paraId="45C0D45F" w14:textId="77777777" w:rsidR="00717BFE" w:rsidRPr="00AD1C6F" w:rsidRDefault="00717BFE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</w:p>
    <w:p w14:paraId="11A00FF0" w14:textId="55EDA77A" w:rsidR="00717BFE" w:rsidRPr="00AD1C6F" w:rsidRDefault="00717BFE" w:rsidP="00B3280C">
      <w:pPr>
        <w:spacing w:line="259" w:lineRule="auto"/>
        <w:rPr>
          <w:u w:val="single"/>
          <w:lang w:eastAsia="en-GB"/>
        </w:rPr>
      </w:pPr>
      <w:r w:rsidRPr="7C3446BF">
        <w:rPr>
          <w:b/>
          <w:bCs/>
        </w:rPr>
        <w:t>Test 1</w:t>
      </w:r>
      <w:r w:rsidR="008A066E" w:rsidRPr="7C3446BF">
        <w:rPr>
          <w:b/>
          <w:bCs/>
        </w:rPr>
        <w:t>B</w:t>
      </w:r>
      <w:r w:rsidRPr="7C3446BF">
        <w:rPr>
          <w:b/>
          <w:bCs/>
        </w:rPr>
        <w:t>. Test jakościowy</w:t>
      </w:r>
      <w:r w:rsidRPr="7C3446BF">
        <w:t xml:space="preserve"> </w:t>
      </w:r>
    </w:p>
    <w:p w14:paraId="44903258" w14:textId="77777777" w:rsidR="00717BFE" w:rsidRPr="00AD1C6F" w:rsidRDefault="00717BFE" w:rsidP="00B3280C">
      <w:pPr>
        <w:spacing w:line="259" w:lineRule="auto"/>
        <w:rPr>
          <w:lang w:eastAsia="en-GB"/>
        </w:rPr>
      </w:pPr>
    </w:p>
    <w:p w14:paraId="6AE830BC" w14:textId="77777777" w:rsidR="00717BFE" w:rsidRPr="00AD1C6F" w:rsidRDefault="00717BFE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  <w:lang w:eastAsia="en-GB"/>
        </w:rPr>
        <w:t xml:space="preserve">Test </w:t>
      </w:r>
      <w:r w:rsidRPr="7C3446BF">
        <w:rPr>
          <w:b/>
          <w:bCs/>
        </w:rPr>
        <w:t>jakościowy</w:t>
      </w:r>
      <w:r w:rsidRPr="7C3446BF">
        <w:rPr>
          <w:lang w:eastAsia="en-GB"/>
        </w:rPr>
        <w:t xml:space="preserve"> jest uznany za pozytywny, jeśli:</w:t>
      </w:r>
    </w:p>
    <w:p w14:paraId="68A2832C" w14:textId="0D36888B" w:rsidR="00717BFE" w:rsidRPr="00AD1C6F" w:rsidRDefault="00717BFE" w:rsidP="00B3280C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Wartości parametrów jakości badanej przez Zamawiającego wody W1</w:t>
      </w:r>
      <w:r w:rsidR="00954B20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W2</w:t>
      </w:r>
      <w:r w:rsidR="00954B20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W3</w:t>
      </w:r>
      <w:r w:rsidR="00954B20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W4</w:t>
      </w:r>
      <w:r w:rsidR="00954B20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>, W5</w:t>
      </w:r>
      <w:r w:rsidR="00954B20" w:rsidRPr="7C3446BF">
        <w:rPr>
          <w:rFonts w:eastAsia="Calibri"/>
          <w:vertAlign w:val="subscript"/>
          <w:lang w:eastAsia="pl-PL"/>
        </w:rPr>
        <w:t>B</w:t>
      </w:r>
      <w:r w:rsidRPr="7C3446BF">
        <w:rPr>
          <w:rFonts w:eastAsia="Calibri"/>
          <w:lang w:eastAsia="pl-PL"/>
        </w:rPr>
        <w:t xml:space="preserve"> będą spełniały wymagania Obligatoryjne OBL 1.1</w:t>
      </w:r>
      <w:r w:rsidR="00B314A5" w:rsidRPr="7C3446BF">
        <w:rPr>
          <w:rFonts w:eastAsia="Calibri"/>
          <w:lang w:eastAsia="pl-PL"/>
        </w:rPr>
        <w:t>3</w:t>
      </w:r>
      <w:r w:rsidRPr="7C3446BF">
        <w:rPr>
          <w:rFonts w:eastAsia="Calibri"/>
          <w:lang w:eastAsia="pl-PL"/>
        </w:rPr>
        <w:t xml:space="preserve"> – OBL 1.1</w:t>
      </w:r>
      <w:r w:rsidR="00B314A5" w:rsidRPr="7C3446BF">
        <w:rPr>
          <w:rFonts w:eastAsia="Calibri"/>
          <w:lang w:eastAsia="pl-PL"/>
        </w:rPr>
        <w:t>7</w:t>
      </w:r>
      <w:r w:rsidRPr="7C3446BF">
        <w:rPr>
          <w:rFonts w:eastAsia="Calibri"/>
          <w:lang w:eastAsia="pl-PL"/>
        </w:rPr>
        <w:t xml:space="preserve"> zgodnie z Załącznikiem nr 1 do Regulaminu.</w:t>
      </w:r>
    </w:p>
    <w:p w14:paraId="3D8F17F6" w14:textId="0C6BD441" w:rsidR="00717BFE" w:rsidRPr="00AD1C6F" w:rsidRDefault="00717BFE" w:rsidP="00B3280C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Wartości parametrów konkursowych KON 1.</w:t>
      </w:r>
      <w:r w:rsidR="00B314A5" w:rsidRPr="7C3446BF">
        <w:rPr>
          <w:rFonts w:eastAsia="Calibri"/>
          <w:lang w:eastAsia="pl-PL"/>
        </w:rPr>
        <w:t>4</w:t>
      </w:r>
      <w:r w:rsidR="008A066E" w:rsidRPr="7C3446BF">
        <w:rPr>
          <w:rFonts w:eastAsia="Calibri"/>
          <w:lang w:eastAsia="pl-PL"/>
        </w:rPr>
        <w:t>B – KON 1.6B</w:t>
      </w:r>
      <w:r w:rsidRPr="7C3446BF">
        <w:rPr>
          <w:rFonts w:eastAsia="Calibri"/>
          <w:lang w:eastAsia="pl-PL"/>
        </w:rPr>
        <w:t xml:space="preserve"> będą równe bądź wyższe od parametrów Wymagań Konkursowych deklarowanych przez Wykonawcę w Ofercie, z uwzględnieniem Granicy Błędu określonej w Załączniku nr 1 do Regulaminu.</w:t>
      </w:r>
    </w:p>
    <w:p w14:paraId="3596FE34" w14:textId="77777777" w:rsidR="00717BFE" w:rsidRPr="00AD1C6F" w:rsidRDefault="00717BFE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  <w:r w:rsidRPr="7C3446BF">
        <w:rPr>
          <w:rFonts w:ascii="Calibri" w:eastAsia="Calibri" w:hAnsi="Calibri" w:cs="Calibri"/>
          <w:color w:val="000000" w:themeColor="text1"/>
          <w:u w:val="single"/>
        </w:rPr>
        <w:t>Oczekiwane wyniki testów:</w:t>
      </w:r>
    </w:p>
    <w:p w14:paraId="7CA2CF74" w14:textId="77777777" w:rsidR="00717BFE" w:rsidRPr="00AD1C6F" w:rsidRDefault="00717BFE" w:rsidP="00B3280C">
      <w:pPr>
        <w:spacing w:line="259" w:lineRule="auto"/>
        <w:rPr>
          <w:rFonts w:ascii="Calibri" w:eastAsia="Calibri" w:hAnsi="Calibri" w:cs="Calibri"/>
          <w:color w:val="000000" w:themeColor="text1"/>
          <w:u w:val="single"/>
        </w:rPr>
      </w:pPr>
    </w:p>
    <w:p w14:paraId="0CFD88AF" w14:textId="4F82CE9F" w:rsidR="00717BFE" w:rsidRPr="00AD1C6F" w:rsidRDefault="00717BFE" w:rsidP="00B3280C">
      <w:pPr>
        <w:spacing w:line="259" w:lineRule="auto"/>
        <w:rPr>
          <w:u w:val="single"/>
          <w:lang w:eastAsia="en-GB"/>
        </w:rPr>
      </w:pPr>
      <w:r w:rsidRPr="7C3446BF">
        <w:rPr>
          <w:b/>
          <w:bCs/>
        </w:rPr>
        <w:t>Test 2</w:t>
      </w:r>
      <w:r w:rsidR="008A066E" w:rsidRPr="7C3446BF">
        <w:rPr>
          <w:b/>
          <w:bCs/>
        </w:rPr>
        <w:t>B</w:t>
      </w:r>
      <w:r w:rsidRPr="7C3446BF">
        <w:rPr>
          <w:b/>
          <w:bCs/>
        </w:rPr>
        <w:t>. Test 30 dniowy ilościowy</w:t>
      </w:r>
      <w:r w:rsidRPr="7C3446BF">
        <w:t xml:space="preserve"> </w:t>
      </w:r>
    </w:p>
    <w:p w14:paraId="757158A5" w14:textId="77777777" w:rsidR="00717BFE" w:rsidRPr="00AD1C6F" w:rsidRDefault="00717BFE" w:rsidP="00B3280C">
      <w:pPr>
        <w:spacing w:line="259" w:lineRule="auto"/>
        <w:rPr>
          <w:lang w:eastAsia="en-GB"/>
        </w:rPr>
      </w:pPr>
    </w:p>
    <w:p w14:paraId="18629F31" w14:textId="77777777" w:rsidR="00717BFE" w:rsidRPr="00AD1C6F" w:rsidRDefault="00717BFE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b/>
          <w:bCs/>
          <w:lang w:eastAsia="en-GB"/>
        </w:rPr>
        <w:t xml:space="preserve">Test </w:t>
      </w:r>
      <w:r w:rsidRPr="7C3446BF">
        <w:rPr>
          <w:b/>
          <w:bCs/>
        </w:rPr>
        <w:t>30 dniowy ilościowy</w:t>
      </w:r>
      <w:r w:rsidRPr="7C3446BF">
        <w:rPr>
          <w:lang w:eastAsia="en-GB"/>
        </w:rPr>
        <w:t xml:space="preserve"> jest uznany za pozytywny, jeśli:</w:t>
      </w:r>
    </w:p>
    <w:p w14:paraId="1A81C7FC" w14:textId="7FDA0176" w:rsidR="00717BFE" w:rsidRPr="00AD1C6F" w:rsidRDefault="00717BFE" w:rsidP="00B3280C">
      <w:pPr>
        <w:pStyle w:val="Akapitzlist"/>
        <w:numPr>
          <w:ilvl w:val="0"/>
          <w:numId w:val="40"/>
        </w:num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wartości parametrów konkursowych KON 1.1</w:t>
      </w:r>
      <w:r w:rsidR="008A066E" w:rsidRPr="7C3446BF">
        <w:rPr>
          <w:rFonts w:eastAsia="Calibri"/>
          <w:lang w:eastAsia="pl-PL"/>
        </w:rPr>
        <w:t>B</w:t>
      </w:r>
      <w:r w:rsidRPr="7C3446BF">
        <w:rPr>
          <w:rFonts w:eastAsia="Calibri"/>
          <w:lang w:eastAsia="pl-PL"/>
        </w:rPr>
        <w:t xml:space="preserve"> – KON 1.3</w:t>
      </w:r>
      <w:r w:rsidR="008A066E" w:rsidRPr="7C3446BF">
        <w:rPr>
          <w:rFonts w:eastAsia="Calibri"/>
          <w:lang w:eastAsia="pl-PL"/>
        </w:rPr>
        <w:t>B</w:t>
      </w:r>
      <w:r w:rsidRPr="7C3446BF">
        <w:rPr>
          <w:rFonts w:eastAsia="Calibri"/>
          <w:lang w:eastAsia="pl-PL"/>
        </w:rPr>
        <w:t xml:space="preserve"> będą równe bądź wyższe od parametrów Wymagań Konkursowych deklarowanych przez Wykonawcę w Ofercie, z uwzględnieniem Granicy Błędu określonej w Załączniku nr 1 do Regulaminu.</w:t>
      </w:r>
    </w:p>
    <w:p w14:paraId="7FE1D653" w14:textId="4AEFBEE9" w:rsidR="00717BFE" w:rsidRPr="00AD1C6F" w:rsidRDefault="00717BFE" w:rsidP="00B3280C">
      <w:pPr>
        <w:pStyle w:val="Akapitzlist"/>
        <w:numPr>
          <w:ilvl w:val="0"/>
          <w:numId w:val="40"/>
        </w:numPr>
        <w:spacing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złoży </w:t>
      </w:r>
      <w:r w:rsidRPr="7C3446BF">
        <w:rPr>
          <w:rFonts w:eastAsia="Calibri"/>
        </w:rPr>
        <w:t xml:space="preserve">Raport z 30 dni Testów ilościowych potwierdzający pozytywny wynik pracy Systemu w Budynku </w:t>
      </w:r>
      <w:r w:rsidR="008A066E" w:rsidRPr="7C3446BF">
        <w:rPr>
          <w:rFonts w:eastAsia="Calibri"/>
        </w:rPr>
        <w:t>Szkoły</w:t>
      </w:r>
      <w:r w:rsidRPr="7C3446BF">
        <w:rPr>
          <w:rFonts w:eastAsia="Calibri"/>
        </w:rPr>
        <w:t>, zgodny z punktem</w:t>
      </w:r>
      <w:r w:rsidR="00521EDD" w:rsidRPr="7C3446BF">
        <w:rPr>
          <w:rFonts w:eastAsia="Calibri"/>
        </w:rPr>
        <w:t xml:space="preserve"> </w:t>
      </w:r>
      <w:r w:rsidR="00521EDD" w:rsidRPr="7C3446BF">
        <w:rPr>
          <w:rFonts w:eastAsia="Calibri"/>
        </w:rPr>
        <w:fldChar w:fldCharType="begin"/>
      </w:r>
      <w:r w:rsidR="00521EDD" w:rsidRPr="7C3446BF">
        <w:rPr>
          <w:rFonts w:eastAsia="Calibri"/>
        </w:rPr>
        <w:instrText xml:space="preserve"> REF _Ref71730707 \r \h </w:instrText>
      </w:r>
      <w:r w:rsidR="00521EDD" w:rsidRPr="7C3446BF">
        <w:rPr>
          <w:rFonts w:eastAsia="Calibri"/>
        </w:rPr>
      </w:r>
      <w:r w:rsidR="00521EDD" w:rsidRPr="7C3446BF">
        <w:rPr>
          <w:rFonts w:eastAsia="Calibri"/>
        </w:rPr>
        <w:fldChar w:fldCharType="separate"/>
      </w:r>
      <w:r w:rsidR="00521EDD" w:rsidRPr="7C3446BF">
        <w:rPr>
          <w:rFonts w:eastAsia="Calibri"/>
        </w:rPr>
        <w:t>3.5.7</w:t>
      </w:r>
      <w:r w:rsidR="00521EDD" w:rsidRPr="7C3446BF">
        <w:rPr>
          <w:rFonts w:eastAsia="Calibri"/>
        </w:rPr>
        <w:fldChar w:fldCharType="end"/>
      </w:r>
      <w:r w:rsidRPr="7C3446BF">
        <w:rPr>
          <w:rFonts w:eastAsia="Calibri"/>
        </w:rPr>
        <w:t>.</w:t>
      </w:r>
    </w:p>
    <w:p w14:paraId="644549AD" w14:textId="2FB4969A" w:rsidR="00717BFE" w:rsidRPr="00AD1C6F" w:rsidRDefault="00717BFE" w:rsidP="00B3280C">
      <w:pPr>
        <w:pStyle w:val="Nagwek2"/>
        <w:numPr>
          <w:ilvl w:val="2"/>
          <w:numId w:val="37"/>
        </w:numPr>
        <w:spacing w:line="259" w:lineRule="auto"/>
        <w:ind w:left="709"/>
      </w:pPr>
      <w:bookmarkStart w:id="188" w:name="_Ref71730160"/>
      <w:bookmarkStart w:id="189" w:name="_Ref71730255"/>
      <w:bookmarkStart w:id="190" w:name="_Ref71730260"/>
      <w:bookmarkStart w:id="191" w:name="_Ref71730707"/>
      <w:bookmarkStart w:id="192" w:name="_Toc72409416"/>
      <w:r w:rsidRPr="7C3446BF">
        <w:t xml:space="preserve">Zasady sporządzania Raportu z </w:t>
      </w:r>
      <w:r w:rsidR="008A066E" w:rsidRPr="7C3446BF">
        <w:t xml:space="preserve">30 dniowych </w:t>
      </w:r>
      <w:r w:rsidRPr="7C3446BF">
        <w:t>Testów Systemu Budynku Szkoły</w:t>
      </w:r>
      <w:bookmarkEnd w:id="188"/>
      <w:bookmarkEnd w:id="189"/>
      <w:bookmarkEnd w:id="190"/>
      <w:bookmarkEnd w:id="191"/>
      <w:bookmarkEnd w:id="192"/>
      <w:r w:rsidR="00D25B36">
        <w:t xml:space="preserve"> </w:t>
      </w:r>
    </w:p>
    <w:p w14:paraId="512864DD" w14:textId="7D4C0430" w:rsidR="00717BFE" w:rsidRPr="00AD1C6F" w:rsidRDefault="00717BFE" w:rsidP="00B3280C">
      <w:pPr>
        <w:spacing w:before="100" w:beforeAutospacing="1" w:after="100" w:afterAutospacing="1" w:line="259" w:lineRule="auto"/>
        <w:jc w:val="both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Wykonawca przelicza wartości Parametrów Konkursowych KON1.1B – KON1.3B dla Systemu, pracującego w zmiennych warunkach pracy Systemu zgodnie z punktem </w:t>
      </w:r>
      <w:r w:rsidRPr="00AD1C6F">
        <w:rPr>
          <w:rFonts w:eastAsia="Times New Roman"/>
          <w:lang w:eastAsia="pl-PL" w:bidi="ar-SA"/>
        </w:rPr>
        <w:fldChar w:fldCharType="begin"/>
      </w:r>
      <w:r w:rsidRPr="00AD1C6F">
        <w:rPr>
          <w:rFonts w:eastAsia="Times New Roman"/>
          <w:lang w:eastAsia="pl-PL" w:bidi="ar-SA"/>
        </w:rPr>
        <w:instrText xml:space="preserve"> REF _Ref71548345 \r \h </w:instrText>
      </w:r>
      <w:r w:rsidRPr="00AD1C6F">
        <w:rPr>
          <w:rFonts w:eastAsia="Times New Roman"/>
          <w:lang w:eastAsia="pl-PL" w:bidi="ar-SA"/>
        </w:rPr>
      </w:r>
      <w:r w:rsidRPr="00AD1C6F">
        <w:rPr>
          <w:rFonts w:eastAsia="Times New Roman"/>
          <w:lang w:eastAsia="pl-PL" w:bidi="ar-SA"/>
        </w:rPr>
        <w:fldChar w:fldCharType="separate"/>
      </w:r>
      <w:r w:rsidR="00521EDD" w:rsidRPr="00AD1C6F">
        <w:rPr>
          <w:rFonts w:eastAsia="Times New Roman"/>
          <w:lang w:eastAsia="pl-PL" w:bidi="ar-SA"/>
        </w:rPr>
        <w:t>3.5.2</w:t>
      </w:r>
      <w:r w:rsidRPr="00AD1C6F">
        <w:rPr>
          <w:rFonts w:eastAsia="Times New Roman"/>
          <w:lang w:eastAsia="pl-PL" w:bidi="ar-SA"/>
        </w:rPr>
        <w:fldChar w:fldCharType="end"/>
      </w:r>
      <w:r w:rsidRPr="7C3446BF">
        <w:rPr>
          <w:rFonts w:eastAsia="Times New Roman"/>
          <w:lang w:eastAsia="pl-PL" w:bidi="ar-SA"/>
        </w:rPr>
        <w:t xml:space="preserve">. Wykonawca przestawia wyniki Parametrów Konkursowych i podaje wyjaśnienie poparte obliczeniami, że ich różnica w stosunku do wartości zadeklarowanych w Zaktualizowanej Ofercie wynika z różnicy w ilości opadów atmosferycznych przyjętych w założeniach Modelu Obliczeniowego oraz z innego zapotrzebowania rzeczywistego w stosunku do przyjętego w Modelu Obliczeniowym. </w:t>
      </w:r>
    </w:p>
    <w:p w14:paraId="15B24529" w14:textId="0F00488E" w:rsidR="00717BFE" w:rsidRPr="00AD1C6F" w:rsidRDefault="00717BFE" w:rsidP="00B3280C">
      <w:p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lastRenderedPageBreak/>
        <w:t xml:space="preserve">Wykonawca otrzymuje wynik pozytywny Testów Demonstratora </w:t>
      </w:r>
      <w:r w:rsidR="008A066E" w:rsidRPr="7C3446BF">
        <w:rPr>
          <w:rFonts w:eastAsia="Times New Roman"/>
          <w:lang w:eastAsia="pl-PL" w:bidi="ar-SA"/>
        </w:rPr>
        <w:t>B</w:t>
      </w:r>
      <w:r w:rsidRPr="7C3446BF">
        <w:rPr>
          <w:rFonts w:eastAsia="Times New Roman"/>
          <w:lang w:eastAsia="pl-PL" w:bidi="ar-SA"/>
        </w:rPr>
        <w:t xml:space="preserve"> w przypadku, gdy złożył Raport z 30 dni pracy Systemu potwierdzający:</w:t>
      </w:r>
    </w:p>
    <w:p w14:paraId="206BFD9F" w14:textId="77777777" w:rsidR="007D7F17" w:rsidRPr="00AD1C6F" w:rsidRDefault="007D7F17" w:rsidP="00B3280C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567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pobieranie wody deszczowej z Powierzchni spływu zgodnie z Wymaganiem Obligatoryjnym OBL.1.4 - </w:t>
      </w:r>
      <w:r w:rsidRPr="7C3446BF">
        <w:rPr>
          <w:color w:val="000000" w:themeColor="text1"/>
          <w:lang w:eastAsia="pl-PL"/>
        </w:rPr>
        <w:t>Wykorzystywanie wody D1</w:t>
      </w:r>
      <w:r w:rsidRPr="7C3446BF">
        <w:rPr>
          <w:rFonts w:eastAsia="Times New Roman"/>
          <w:lang w:eastAsia="pl-PL" w:bidi="ar-SA"/>
        </w:rPr>
        <w:t xml:space="preserve">, jeśli występował opad atmosferyczny w tym czasie. </w:t>
      </w:r>
    </w:p>
    <w:p w14:paraId="69ED7568" w14:textId="7856BE5D" w:rsidR="007D7F17" w:rsidRPr="00AD1C6F" w:rsidRDefault="007D7F17" w:rsidP="00B3280C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567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pobieranie wody kanalizacyjnej K1</w:t>
      </w:r>
      <w:r w:rsidRPr="7C3446BF">
        <w:rPr>
          <w:rFonts w:eastAsia="Times New Roman"/>
          <w:vertAlign w:val="subscript"/>
          <w:lang w:eastAsia="pl-PL" w:bidi="ar-SA"/>
        </w:rPr>
        <w:t>B</w:t>
      </w:r>
      <w:r w:rsidRPr="7C3446BF">
        <w:rPr>
          <w:rFonts w:eastAsia="Times New Roman"/>
          <w:lang w:eastAsia="pl-PL" w:bidi="ar-SA"/>
        </w:rPr>
        <w:t xml:space="preserve"> zgodnie z Wymaganiem Obligatoryjnym OBL.1.5.- </w:t>
      </w:r>
      <w:r w:rsidRPr="7C3446BF">
        <w:rPr>
          <w:color w:val="000000" w:themeColor="text1"/>
          <w:lang w:eastAsia="pl-PL"/>
        </w:rPr>
        <w:t xml:space="preserve">Wykorzystywanie wody K1, </w:t>
      </w:r>
    </w:p>
    <w:p w14:paraId="55BDFCE8" w14:textId="7356F7DC" w:rsidR="007D7F17" w:rsidRPr="00AD1C6F" w:rsidRDefault="007D7F17" w:rsidP="00B3280C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567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pobieranie wody kanalizacyjnej K2</w:t>
      </w:r>
      <w:r w:rsidRPr="7C3446BF">
        <w:rPr>
          <w:rFonts w:eastAsia="Times New Roman"/>
          <w:vertAlign w:val="subscript"/>
          <w:lang w:eastAsia="pl-PL" w:bidi="ar-SA"/>
        </w:rPr>
        <w:t>B</w:t>
      </w:r>
      <w:r w:rsidRPr="7C3446BF">
        <w:rPr>
          <w:rFonts w:eastAsia="Times New Roman"/>
          <w:lang w:eastAsia="pl-PL" w:bidi="ar-SA"/>
        </w:rPr>
        <w:t xml:space="preserve"> zgodnie z Wymaganiem Obligatoryjnym </w:t>
      </w:r>
      <w:r w:rsidRPr="7C3446BF">
        <w:rPr>
          <w:color w:val="000000" w:themeColor="text1"/>
          <w:lang w:eastAsia="pl-PL"/>
        </w:rPr>
        <w:t xml:space="preserve">OBL.1.6.-Wykorzystywanie wody K2, </w:t>
      </w:r>
    </w:p>
    <w:p w14:paraId="749C4039" w14:textId="77777777" w:rsidR="007D7F17" w:rsidRPr="00AD1C6F" w:rsidRDefault="007D7F17" w:rsidP="00B3280C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567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ciągłość dostarczania wody Użytkownikowi zgodnie z Wymaganiem Obligatoryjnym OBL.1.7.-Ciągłość Pracy (przedstawienie w formie wykresu ciągłości dostarczania wody)</w:t>
      </w:r>
    </w:p>
    <w:p w14:paraId="2958B2C9" w14:textId="77777777" w:rsidR="007D7F17" w:rsidRPr="00AD1C6F" w:rsidRDefault="007D7F17" w:rsidP="00B3280C">
      <w:pPr>
        <w:numPr>
          <w:ilvl w:val="0"/>
          <w:numId w:val="26"/>
        </w:numPr>
        <w:tabs>
          <w:tab w:val="clear" w:pos="720"/>
        </w:tabs>
        <w:spacing w:before="100" w:beforeAutospacing="1" w:after="100" w:afterAutospacing="1" w:line="259" w:lineRule="auto"/>
        <w:ind w:left="567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dostarczanie wody do kuchni zgodnie z Wymaganiem Obligatoryjnym OBL.1.24 -</w:t>
      </w:r>
      <w:r w:rsidRPr="7C3446BF">
        <w:rPr>
          <w:color w:val="000000" w:themeColor="text1"/>
          <w:lang w:eastAsia="pl-PL"/>
        </w:rPr>
        <w:t xml:space="preserve"> Transport wody W1</w:t>
      </w:r>
    </w:p>
    <w:p w14:paraId="4ACF8809" w14:textId="77777777" w:rsidR="007D7F17" w:rsidRPr="00AD1C6F" w:rsidRDefault="007D7F17" w:rsidP="00B3280C">
      <w:pPr>
        <w:numPr>
          <w:ilvl w:val="0"/>
          <w:numId w:val="26"/>
        </w:num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>dostarczanie wody do prysznica zgodnie z Wymaganiem Obligatoryjnym OBL.1.25 -</w:t>
      </w:r>
      <w:r w:rsidRPr="7C3446BF">
        <w:rPr>
          <w:color w:val="000000" w:themeColor="text1"/>
          <w:lang w:eastAsia="pl-PL"/>
        </w:rPr>
        <w:t xml:space="preserve"> Transport wody W2</w:t>
      </w:r>
    </w:p>
    <w:p w14:paraId="125C7A2F" w14:textId="77777777" w:rsidR="00717BFE" w:rsidRPr="00AD1C6F" w:rsidRDefault="00717BFE" w:rsidP="00B3280C">
      <w:pPr>
        <w:spacing w:before="100" w:beforeAutospacing="1" w:after="100" w:afterAutospacing="1" w:line="259" w:lineRule="auto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Brak spełnienia dowolnego z ww. Testów skutkuje przyznaniem Wykonawcy Wyniku Negatywnego. </w:t>
      </w:r>
    </w:p>
    <w:p w14:paraId="12ADF376" w14:textId="6B8F2830" w:rsidR="007F3431" w:rsidRPr="00AD1C6F" w:rsidRDefault="00717BFE" w:rsidP="00B3280C">
      <w:pPr>
        <w:spacing w:before="100" w:beforeAutospacing="1" w:after="100" w:afterAutospacing="1" w:line="259" w:lineRule="auto"/>
        <w:jc w:val="both"/>
        <w:rPr>
          <w:rFonts w:eastAsia="Times New Roman"/>
          <w:lang w:eastAsia="pl-PL" w:bidi="ar-SA"/>
        </w:rPr>
      </w:pPr>
      <w:r w:rsidRPr="7C3446BF">
        <w:rPr>
          <w:rFonts w:eastAsia="Times New Roman"/>
          <w:lang w:eastAsia="pl-PL" w:bidi="ar-SA"/>
        </w:rPr>
        <w:t xml:space="preserve">Wykonawca w terminie 7 dni po zakończeniu Testów Demonstratora </w:t>
      </w:r>
      <w:r w:rsidR="008A066E" w:rsidRPr="7C3446BF">
        <w:rPr>
          <w:rFonts w:eastAsia="Times New Roman"/>
          <w:lang w:eastAsia="pl-PL" w:bidi="ar-SA"/>
        </w:rPr>
        <w:t>B, jest zobowiązany</w:t>
      </w:r>
      <w:r w:rsidRPr="7C3446BF">
        <w:rPr>
          <w:rFonts w:eastAsia="Times New Roman"/>
          <w:lang w:eastAsia="pl-PL" w:bidi="ar-SA"/>
        </w:rPr>
        <w:t xml:space="preserve"> do przesłania Zamawiającemu Raportu z Testów, w formie papierowej i elektronicznej. </w:t>
      </w:r>
    </w:p>
    <w:p w14:paraId="29D5786B" w14:textId="3A4A7A3A" w:rsidR="00A529CB" w:rsidRPr="00AD1C6F" w:rsidRDefault="009F3BFA" w:rsidP="00B3280C">
      <w:pPr>
        <w:pStyle w:val="Nagwek2"/>
        <w:numPr>
          <w:ilvl w:val="1"/>
          <w:numId w:val="37"/>
        </w:numPr>
        <w:spacing w:line="259" w:lineRule="auto"/>
        <w:rPr>
          <w:rFonts w:cstheme="minorBidi"/>
        </w:rPr>
      </w:pPr>
      <w:bookmarkStart w:id="193" w:name="_Toc72409417"/>
      <w:r w:rsidRPr="7C3446BF">
        <w:rPr>
          <w:rFonts w:cstheme="minorBidi"/>
        </w:rPr>
        <w:t>Ocena Wyników Prac Etapu II</w:t>
      </w:r>
      <w:bookmarkEnd w:id="193"/>
    </w:p>
    <w:p w14:paraId="01BC04A3" w14:textId="033DE76F" w:rsidR="00A02B34" w:rsidRPr="00AD1C6F" w:rsidRDefault="00A02B34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Po dostarczeniu wszystkich wymaganych </w:t>
      </w:r>
      <w:r w:rsidR="00A72C92" w:rsidRPr="7C3446BF">
        <w:rPr>
          <w:rFonts w:eastAsia="Calibri"/>
          <w:lang w:eastAsia="pl-PL"/>
        </w:rPr>
        <w:t>Wyników Prac Etapu</w:t>
      </w:r>
      <w:r w:rsidRPr="7C3446BF">
        <w:rPr>
          <w:rFonts w:eastAsia="Calibri"/>
          <w:lang w:eastAsia="pl-PL"/>
        </w:rPr>
        <w:t xml:space="preserve"> I</w:t>
      </w:r>
      <w:r w:rsidR="00DC0D98" w:rsidRPr="7C3446BF">
        <w:rPr>
          <w:rFonts w:eastAsia="Calibri"/>
          <w:lang w:eastAsia="pl-PL"/>
        </w:rPr>
        <w:t>I</w:t>
      </w:r>
      <w:r w:rsidR="00D75F04" w:rsidRPr="7C3446BF">
        <w:rPr>
          <w:rFonts w:eastAsia="Calibri"/>
          <w:lang w:eastAsia="pl-PL"/>
        </w:rPr>
        <w:t xml:space="preserve">, zgodnie z </w:t>
      </w:r>
      <w:r w:rsidR="004C251B" w:rsidRPr="00AD1C6F">
        <w:rPr>
          <w:rFonts w:eastAsia="Calibri"/>
          <w:lang w:eastAsia="pl-PL"/>
        </w:rPr>
        <w:fldChar w:fldCharType="begin"/>
      </w:r>
      <w:r w:rsidR="004C251B" w:rsidRPr="00AD1C6F">
        <w:rPr>
          <w:rFonts w:eastAsia="Calibri"/>
          <w:lang w:eastAsia="pl-PL"/>
        </w:rPr>
        <w:instrText xml:space="preserve"> REF _Ref71550868 \h  \* MERGEFORMAT </w:instrText>
      </w:r>
      <w:r w:rsidR="004C251B" w:rsidRPr="00AD1C6F">
        <w:rPr>
          <w:rFonts w:eastAsia="Calibri"/>
          <w:lang w:eastAsia="pl-PL"/>
        </w:rPr>
      </w:r>
      <w:r w:rsidR="004C251B" w:rsidRPr="00AD1C6F">
        <w:rPr>
          <w:rFonts w:eastAsia="Calibri"/>
          <w:lang w:eastAsia="pl-PL"/>
        </w:rPr>
        <w:fldChar w:fldCharType="separate"/>
      </w:r>
      <w:r w:rsidR="00521EDD" w:rsidRPr="00AD1C6F">
        <w:t>Tabelą</w:t>
      </w:r>
      <w:r w:rsidR="004C251B" w:rsidRPr="00AD1C6F">
        <w:t xml:space="preserve"> </w:t>
      </w:r>
      <w:r w:rsidR="004C251B" w:rsidRPr="00AD1C6F">
        <w:rPr>
          <w:noProof/>
        </w:rPr>
        <w:t>5</w:t>
      </w:r>
      <w:r w:rsidR="004C251B" w:rsidRPr="00AD1C6F">
        <w:t>. Wyniki Prac Etapu II</w:t>
      </w:r>
      <w:r w:rsidR="004C251B" w:rsidRPr="00AD1C6F">
        <w:rPr>
          <w:rFonts w:eastAsia="Calibri"/>
          <w:lang w:eastAsia="pl-PL"/>
        </w:rPr>
        <w:fldChar w:fldCharType="end"/>
      </w:r>
      <w:r w:rsidR="00D75F04" w:rsidRPr="7C3446BF">
        <w:rPr>
          <w:rFonts w:eastAsia="Calibri"/>
          <w:lang w:eastAsia="pl-PL"/>
        </w:rPr>
        <w:t xml:space="preserve"> oraz przedstawienia Raportu z Testów opisanego w punkcie </w:t>
      </w:r>
      <w:r w:rsidR="007D7F17" w:rsidRPr="00AD1C6F">
        <w:rPr>
          <w:rFonts w:eastAsia="Calibri"/>
          <w:lang w:eastAsia="pl-PL"/>
        </w:rPr>
        <w:fldChar w:fldCharType="begin"/>
      </w:r>
      <w:r w:rsidR="007D7F17" w:rsidRPr="00AD1C6F">
        <w:rPr>
          <w:rFonts w:eastAsia="Calibri"/>
          <w:lang w:eastAsia="pl-PL"/>
        </w:rPr>
        <w:instrText xml:space="preserve"> REF _Ref71727601 \r \h </w:instrText>
      </w:r>
      <w:r w:rsidR="007D7F17" w:rsidRPr="00AD1C6F">
        <w:rPr>
          <w:rFonts w:eastAsia="Calibri"/>
          <w:lang w:eastAsia="pl-PL"/>
        </w:rPr>
      </w:r>
      <w:r w:rsidR="007D7F17" w:rsidRPr="00AD1C6F">
        <w:rPr>
          <w:rFonts w:eastAsia="Calibri"/>
          <w:lang w:eastAsia="pl-PL"/>
        </w:rPr>
        <w:fldChar w:fldCharType="separate"/>
      </w:r>
      <w:r w:rsidR="007D7F17" w:rsidRPr="00AD1C6F">
        <w:rPr>
          <w:rFonts w:eastAsia="Calibri"/>
          <w:lang w:eastAsia="pl-PL"/>
        </w:rPr>
        <w:t>3.5.5</w:t>
      </w:r>
      <w:r w:rsidR="007D7F17" w:rsidRPr="00AD1C6F">
        <w:rPr>
          <w:rFonts w:eastAsia="Calibri"/>
          <w:lang w:eastAsia="pl-PL"/>
        </w:rPr>
        <w:fldChar w:fldCharType="end"/>
      </w:r>
      <w:r w:rsidR="007D7F17" w:rsidRPr="7C3446BF">
        <w:rPr>
          <w:rFonts w:eastAsia="Calibri"/>
          <w:lang w:eastAsia="pl-PL"/>
        </w:rPr>
        <w:t xml:space="preserve"> oraz </w:t>
      </w:r>
      <w:r w:rsidR="007D7F17" w:rsidRPr="00AD1C6F">
        <w:rPr>
          <w:rFonts w:eastAsia="Calibri"/>
          <w:lang w:eastAsia="pl-PL"/>
        </w:rPr>
        <w:fldChar w:fldCharType="begin"/>
      </w:r>
      <w:r w:rsidR="007D7F17" w:rsidRPr="00AD1C6F">
        <w:rPr>
          <w:rFonts w:eastAsia="Calibri"/>
          <w:lang w:eastAsia="pl-PL"/>
        </w:rPr>
        <w:instrText xml:space="preserve"> REF _Ref71730160 \r \h </w:instrText>
      </w:r>
      <w:r w:rsidR="007D7F17" w:rsidRPr="00AD1C6F">
        <w:rPr>
          <w:rFonts w:eastAsia="Calibri"/>
          <w:lang w:eastAsia="pl-PL"/>
        </w:rPr>
      </w:r>
      <w:r w:rsidR="007D7F17" w:rsidRPr="00AD1C6F">
        <w:rPr>
          <w:rFonts w:eastAsia="Calibri"/>
          <w:lang w:eastAsia="pl-PL"/>
        </w:rPr>
        <w:fldChar w:fldCharType="separate"/>
      </w:r>
      <w:r w:rsidR="007D7F17" w:rsidRPr="00AD1C6F">
        <w:rPr>
          <w:rFonts w:eastAsia="Calibri"/>
          <w:lang w:eastAsia="pl-PL"/>
        </w:rPr>
        <w:t>3.5.7</w:t>
      </w:r>
      <w:r w:rsidR="007D7F17" w:rsidRPr="00AD1C6F">
        <w:rPr>
          <w:rFonts w:eastAsia="Calibri"/>
          <w:lang w:eastAsia="pl-PL"/>
        </w:rPr>
        <w:fldChar w:fldCharType="end"/>
      </w:r>
      <w:r w:rsidRPr="7C3446BF">
        <w:rPr>
          <w:rFonts w:eastAsia="Calibri"/>
          <w:lang w:eastAsia="pl-PL"/>
        </w:rPr>
        <w:t xml:space="preserve"> Zamawiający dokonuje ich </w:t>
      </w:r>
      <w:r w:rsidR="00A01A80" w:rsidRPr="7C3446BF">
        <w:rPr>
          <w:rFonts w:eastAsia="Calibri"/>
          <w:lang w:eastAsia="pl-PL"/>
        </w:rPr>
        <w:t>weryfikacji</w:t>
      </w:r>
      <w:r w:rsidRPr="7C3446BF">
        <w:rPr>
          <w:rFonts w:eastAsia="Calibri"/>
          <w:lang w:eastAsia="pl-PL"/>
        </w:rPr>
        <w:t xml:space="preserve">. </w:t>
      </w:r>
    </w:p>
    <w:p w14:paraId="726570AA" w14:textId="77777777" w:rsidR="00360AA9" w:rsidRPr="00AD1C6F" w:rsidRDefault="00A01A80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 xml:space="preserve">Weryfikacja </w:t>
      </w:r>
      <w:r w:rsidR="00A72C92" w:rsidRPr="7C3446BF">
        <w:rPr>
          <w:rFonts w:eastAsia="Calibri"/>
          <w:lang w:eastAsia="pl-PL"/>
        </w:rPr>
        <w:t>Wyników Prac Etapu</w:t>
      </w:r>
      <w:r w:rsidR="00A02B34" w:rsidRPr="7C3446BF">
        <w:rPr>
          <w:rFonts w:eastAsia="Calibri"/>
          <w:lang w:eastAsia="pl-PL"/>
        </w:rPr>
        <w:t xml:space="preserve"> II</w:t>
      </w:r>
      <w:r w:rsidR="00DC0D98" w:rsidRPr="7C3446BF">
        <w:rPr>
          <w:rFonts w:eastAsia="Calibri"/>
          <w:lang w:eastAsia="pl-PL"/>
        </w:rPr>
        <w:t xml:space="preserve"> </w:t>
      </w:r>
      <w:r w:rsidR="00A02B34" w:rsidRPr="7C3446BF">
        <w:rPr>
          <w:rFonts w:eastAsia="Calibri"/>
          <w:lang w:eastAsia="pl-PL"/>
        </w:rPr>
        <w:t>będzie prowadzona zgodnie z </w:t>
      </w:r>
      <w:r w:rsidR="001B1FDE" w:rsidRPr="7C3446BF">
        <w:rPr>
          <w:rFonts w:eastAsia="Calibri"/>
          <w:lang w:eastAsia="pl-PL"/>
        </w:rPr>
        <w:t>k</w:t>
      </w:r>
      <w:r w:rsidR="00A02B34" w:rsidRPr="7C3446BF">
        <w:rPr>
          <w:rFonts w:eastAsia="Calibri"/>
          <w:lang w:eastAsia="pl-PL"/>
        </w:rPr>
        <w:t>ryteriami i na zasadach przedstawionych w Załączniku nr 5 do Regulaminu.</w:t>
      </w:r>
      <w:r w:rsidR="002B05E7" w:rsidRPr="7C3446BF">
        <w:rPr>
          <w:rFonts w:eastAsia="Calibri"/>
          <w:lang w:eastAsia="pl-PL"/>
        </w:rPr>
        <w:t xml:space="preserve"> </w:t>
      </w:r>
    </w:p>
    <w:p w14:paraId="1F6CB896" w14:textId="2A5DF738" w:rsidR="0011411B" w:rsidRPr="00AD1C6F" w:rsidRDefault="0011411B" w:rsidP="00B3280C">
      <w:pPr>
        <w:spacing w:after="160"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Wynik Pozytywny przyznaje się tym Wykonawcom, którzy</w:t>
      </w:r>
      <w:r w:rsidR="002B57A1" w:rsidRPr="7C3446BF">
        <w:rPr>
          <w:rFonts w:eastAsia="Calibri"/>
          <w:lang w:eastAsia="pl-PL"/>
        </w:rPr>
        <w:t xml:space="preserve"> wykonali/dostarczyli</w:t>
      </w:r>
      <w:r w:rsidRPr="7C3446BF">
        <w:rPr>
          <w:rFonts w:eastAsia="Calibri"/>
          <w:lang w:eastAsia="pl-PL"/>
        </w:rPr>
        <w:t xml:space="preserve">: </w:t>
      </w:r>
    </w:p>
    <w:p w14:paraId="663A0F55" w14:textId="77777777" w:rsidR="002B57A1" w:rsidRPr="00AD1C6F" w:rsidRDefault="002B57A1" w:rsidP="00B3280C">
      <w:pPr>
        <w:pStyle w:val="Akapitzlist"/>
        <w:numPr>
          <w:ilvl w:val="0"/>
          <w:numId w:val="9"/>
        </w:numPr>
        <w:spacing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</w:rPr>
        <w:t>Demonstrator A, czyli zainstalowany System w Budynku Jednorodzinnym</w:t>
      </w:r>
    </w:p>
    <w:p w14:paraId="5C6B0E4A" w14:textId="716440A7" w:rsidR="002B57A1" w:rsidRPr="00AD1C6F" w:rsidRDefault="002B57A1" w:rsidP="00B3280C">
      <w:pPr>
        <w:pStyle w:val="Akapitzlist"/>
        <w:numPr>
          <w:ilvl w:val="0"/>
          <w:numId w:val="9"/>
        </w:numPr>
        <w:spacing w:line="259" w:lineRule="auto"/>
        <w:ind w:left="426"/>
        <w:jc w:val="both"/>
        <w:rPr>
          <w:rFonts w:eastAsia="Calibri"/>
          <w:lang w:eastAsia="pl-PL"/>
        </w:rPr>
      </w:pPr>
      <w:r w:rsidRPr="7C3446BF">
        <w:rPr>
          <w:rFonts w:eastAsia="Calibri"/>
        </w:rPr>
        <w:t>Demonstrator B, czyli zainstalowany System w Budynku Szkoły</w:t>
      </w:r>
    </w:p>
    <w:p w14:paraId="121001A1" w14:textId="073C5E6B" w:rsidR="002B57A1" w:rsidRPr="00AD1C6F" w:rsidRDefault="002B57A1" w:rsidP="00B3280C">
      <w:pPr>
        <w:pStyle w:val="Akapitzlist"/>
        <w:numPr>
          <w:ilvl w:val="0"/>
          <w:numId w:val="9"/>
        </w:numPr>
        <w:spacing w:line="259" w:lineRule="auto"/>
        <w:ind w:left="426"/>
        <w:jc w:val="both"/>
        <w:rPr>
          <w:rFonts w:eastAsia="Calibri"/>
          <w:lang w:eastAsia="pl-PL"/>
        </w:rPr>
      </w:pPr>
      <w:r w:rsidRPr="7C3446BF">
        <w:rPr>
          <w:rFonts w:eastAsia="Calibri"/>
        </w:rPr>
        <w:t>Gwarancj</w:t>
      </w:r>
      <w:r w:rsidR="004C251B" w:rsidRPr="7C3446BF">
        <w:rPr>
          <w:rFonts w:eastAsia="Calibri"/>
        </w:rPr>
        <w:t>e</w:t>
      </w:r>
      <w:r w:rsidRPr="7C3446BF">
        <w:rPr>
          <w:rFonts w:eastAsia="Calibri"/>
        </w:rPr>
        <w:t xml:space="preserve"> Wykonawcy na System Demonstratora A i System Demonstratora B</w:t>
      </w:r>
    </w:p>
    <w:p w14:paraId="0B1B41AD" w14:textId="5F6363EC" w:rsidR="002B57A1" w:rsidRPr="00AD1C6F" w:rsidRDefault="002B57A1" w:rsidP="00B3280C">
      <w:pPr>
        <w:pStyle w:val="Akapitzlist"/>
        <w:numPr>
          <w:ilvl w:val="0"/>
          <w:numId w:val="9"/>
        </w:numPr>
        <w:spacing w:line="259" w:lineRule="auto"/>
        <w:ind w:left="426"/>
        <w:rPr>
          <w:rFonts w:eastAsia="Calibri"/>
          <w:lang w:eastAsia="pl-PL"/>
        </w:rPr>
      </w:pPr>
      <w:r w:rsidRPr="7C3446BF">
        <w:rPr>
          <w:rFonts w:eastAsia="Calibri"/>
        </w:rPr>
        <w:t>Raport</w:t>
      </w:r>
      <w:r w:rsidR="006315C3" w:rsidRPr="7C3446BF">
        <w:rPr>
          <w:rFonts w:eastAsia="Calibri"/>
        </w:rPr>
        <w:t xml:space="preserve"> </w:t>
      </w:r>
      <w:r w:rsidR="003E70D9" w:rsidRPr="7C3446BF">
        <w:rPr>
          <w:rFonts w:eastAsia="Calibri"/>
        </w:rPr>
        <w:t xml:space="preserve">z 30 dni Testów </w:t>
      </w:r>
      <w:r w:rsidR="006315C3" w:rsidRPr="7C3446BF">
        <w:rPr>
          <w:rFonts w:eastAsia="Calibri"/>
        </w:rPr>
        <w:t>potwierdzający pozytywny wynik</w:t>
      </w:r>
      <w:r w:rsidRPr="7C3446BF">
        <w:rPr>
          <w:rFonts w:eastAsia="Calibri"/>
        </w:rPr>
        <w:t xml:space="preserve"> </w:t>
      </w:r>
      <w:r w:rsidR="003E70D9" w:rsidRPr="7C3446BF">
        <w:rPr>
          <w:rFonts w:eastAsia="Calibri"/>
        </w:rPr>
        <w:t>pracy</w:t>
      </w:r>
      <w:r w:rsidRPr="7C3446BF">
        <w:rPr>
          <w:rFonts w:eastAsia="Calibri"/>
        </w:rPr>
        <w:t xml:space="preserve"> Systemu w Budynku Jednorodzinnym,</w:t>
      </w:r>
      <w:r w:rsidR="003E70D9" w:rsidRPr="7C3446BF">
        <w:rPr>
          <w:rFonts w:eastAsia="Calibri"/>
        </w:rPr>
        <w:t xml:space="preserve"> </w:t>
      </w:r>
      <w:r w:rsidR="00E20416" w:rsidRPr="7C3446BF">
        <w:rPr>
          <w:rFonts w:eastAsia="Calibri"/>
        </w:rPr>
        <w:t xml:space="preserve">zgodny z punktem </w:t>
      </w:r>
      <w:r w:rsidR="00E20416" w:rsidRPr="7C3446BF">
        <w:rPr>
          <w:rFonts w:eastAsia="Calibri"/>
        </w:rPr>
        <w:fldChar w:fldCharType="begin"/>
      </w:r>
      <w:r w:rsidR="00E20416" w:rsidRPr="7C3446BF">
        <w:rPr>
          <w:rFonts w:eastAsia="Calibri"/>
        </w:rPr>
        <w:instrText xml:space="preserve"> REF _Ref71549729 \h </w:instrText>
      </w:r>
      <w:r w:rsidR="007D7F17" w:rsidRPr="7C3446BF">
        <w:rPr>
          <w:rFonts w:eastAsia="Calibri"/>
        </w:rPr>
        <w:instrText xml:space="preserve"> \* MERGEFORMAT </w:instrText>
      </w:r>
      <w:r w:rsidR="00E20416" w:rsidRPr="7C3446BF">
        <w:rPr>
          <w:rFonts w:eastAsia="Calibri"/>
        </w:rPr>
      </w:r>
      <w:r w:rsidR="00E20416" w:rsidRPr="7C3446BF">
        <w:rPr>
          <w:rFonts w:eastAsia="Calibri"/>
        </w:rPr>
        <w:fldChar w:fldCharType="separate"/>
      </w:r>
      <w:r w:rsidR="00521EDD" w:rsidRPr="00AD1C6F">
        <w:t>3.5.4 Wynik Oczekiwany Testów Systemu Demonstratora A</w:t>
      </w:r>
      <w:r w:rsidR="00E20416" w:rsidRPr="7C3446BF">
        <w:rPr>
          <w:rFonts w:eastAsia="Calibri"/>
        </w:rPr>
        <w:fldChar w:fldCharType="end"/>
      </w:r>
    </w:p>
    <w:p w14:paraId="2FB34890" w14:textId="3AAA988C" w:rsidR="002B57A1" w:rsidRPr="00AD1C6F" w:rsidRDefault="003E70D9" w:rsidP="00B3280C">
      <w:pPr>
        <w:pStyle w:val="Akapitzlist"/>
        <w:numPr>
          <w:ilvl w:val="0"/>
          <w:numId w:val="9"/>
        </w:numPr>
        <w:spacing w:line="259" w:lineRule="auto"/>
        <w:ind w:left="426"/>
        <w:rPr>
          <w:rFonts w:eastAsia="Calibri"/>
        </w:rPr>
      </w:pPr>
      <w:r w:rsidRPr="7C3446BF">
        <w:rPr>
          <w:rFonts w:eastAsia="Calibri"/>
        </w:rPr>
        <w:t xml:space="preserve">Raport z 30 dni Testów potwierdzający pozytywny wynik pracy Systemu </w:t>
      </w:r>
      <w:r w:rsidR="00E20416" w:rsidRPr="7C3446BF">
        <w:rPr>
          <w:rFonts w:eastAsia="Calibri"/>
        </w:rPr>
        <w:t>w B</w:t>
      </w:r>
      <w:r w:rsidR="007D7F17" w:rsidRPr="7C3446BF">
        <w:rPr>
          <w:rFonts w:eastAsia="Calibri"/>
        </w:rPr>
        <w:t xml:space="preserve">udynku Szkoły, zgodny z punktem </w:t>
      </w:r>
      <w:r w:rsidR="007D7F17" w:rsidRPr="7C3446BF">
        <w:rPr>
          <w:rFonts w:eastAsia="Calibri"/>
        </w:rPr>
        <w:fldChar w:fldCharType="begin"/>
      </w:r>
      <w:r w:rsidR="007D7F17" w:rsidRPr="7C3446BF">
        <w:rPr>
          <w:rFonts w:eastAsia="Calibri"/>
        </w:rPr>
        <w:instrText xml:space="preserve"> REF _Ref71730308 \r \h </w:instrText>
      </w:r>
      <w:r w:rsidR="007D7F17" w:rsidRPr="7C3446BF">
        <w:rPr>
          <w:rFonts w:eastAsia="Calibri"/>
        </w:rPr>
      </w:r>
      <w:r w:rsidR="007D7F17" w:rsidRPr="7C3446BF">
        <w:rPr>
          <w:rFonts w:eastAsia="Calibri"/>
        </w:rPr>
        <w:fldChar w:fldCharType="separate"/>
      </w:r>
      <w:r w:rsidR="00521EDD" w:rsidRPr="7C3446BF">
        <w:rPr>
          <w:rFonts w:eastAsia="Calibri"/>
        </w:rPr>
        <w:t>3.5.6</w:t>
      </w:r>
      <w:r w:rsidR="007D7F17" w:rsidRPr="7C3446BF">
        <w:rPr>
          <w:rFonts w:eastAsia="Calibri"/>
        </w:rPr>
        <w:fldChar w:fldCharType="end"/>
      </w:r>
      <w:r w:rsidR="007D7F17" w:rsidRPr="7C3446BF">
        <w:rPr>
          <w:rFonts w:eastAsia="Calibri"/>
        </w:rPr>
        <w:t xml:space="preserve"> </w:t>
      </w:r>
      <w:r w:rsidR="007D7F17" w:rsidRPr="7C3446BF">
        <w:rPr>
          <w:rFonts w:eastAsia="Calibri"/>
        </w:rPr>
        <w:fldChar w:fldCharType="begin"/>
      </w:r>
      <w:r w:rsidR="007D7F17" w:rsidRPr="7C3446BF">
        <w:rPr>
          <w:rFonts w:eastAsia="Calibri"/>
        </w:rPr>
        <w:instrText xml:space="preserve"> REF _Ref71730311 \h </w:instrText>
      </w:r>
      <w:r w:rsidR="007D7F17" w:rsidRPr="7C3446BF">
        <w:rPr>
          <w:rFonts w:eastAsia="Calibri"/>
        </w:rPr>
      </w:r>
      <w:r w:rsidR="007D7F17" w:rsidRPr="7C3446BF">
        <w:rPr>
          <w:rFonts w:eastAsia="Calibri"/>
        </w:rPr>
        <w:fldChar w:fldCharType="separate"/>
      </w:r>
      <w:r w:rsidR="007D7F17" w:rsidRPr="00AD1C6F">
        <w:t>Wynik Oczekiwany Testów Systemu Demonstratora B</w:t>
      </w:r>
      <w:r w:rsidR="007D7F17" w:rsidRPr="7C3446BF">
        <w:rPr>
          <w:rFonts w:eastAsia="Calibri"/>
        </w:rPr>
        <w:fldChar w:fldCharType="end"/>
      </w:r>
    </w:p>
    <w:p w14:paraId="4CFCA248" w14:textId="78E42EBD" w:rsidR="004C251B" w:rsidRPr="00AD1C6F" w:rsidRDefault="004C251B" w:rsidP="00B3280C">
      <w:pPr>
        <w:pStyle w:val="Akapitzlist"/>
        <w:numPr>
          <w:ilvl w:val="0"/>
          <w:numId w:val="9"/>
        </w:numPr>
        <w:spacing w:line="259" w:lineRule="auto"/>
        <w:ind w:left="426"/>
        <w:jc w:val="both"/>
      </w:pPr>
      <w:r w:rsidRPr="7C3446BF">
        <w:t xml:space="preserve">Wszystkie wymagane zgodnie z </w:t>
      </w:r>
      <w:r>
        <w:fldChar w:fldCharType="begin"/>
      </w:r>
      <w:r>
        <w:instrText xml:space="preserve"> REF _Ref71550868 \h  \* MERGEFORMAT </w:instrText>
      </w:r>
      <w:r>
        <w:fldChar w:fldCharType="separate"/>
      </w:r>
      <w:r w:rsidR="00521EDD">
        <w:t>Tabelą</w:t>
      </w:r>
      <w:r>
        <w:t xml:space="preserve"> </w:t>
      </w:r>
      <w:r w:rsidRPr="7C3446BF">
        <w:rPr>
          <w:noProof/>
        </w:rPr>
        <w:t>5</w:t>
      </w:r>
      <w:r>
        <w:t>. Wyniki Prac Etapu II</w:t>
      </w:r>
      <w:r>
        <w:fldChar w:fldCharType="end"/>
      </w:r>
      <w:r w:rsidRPr="7C3446BF">
        <w:t>,</w:t>
      </w:r>
    </w:p>
    <w:p w14:paraId="0D5FD059" w14:textId="77777777" w:rsidR="004C251B" w:rsidRPr="00AD1C6F" w:rsidRDefault="004C251B" w:rsidP="00B3280C">
      <w:pPr>
        <w:spacing w:line="259" w:lineRule="auto"/>
        <w:jc w:val="both"/>
        <w:rPr>
          <w:rFonts w:eastAsia="Calibri"/>
          <w:lang w:eastAsia="pl-PL"/>
        </w:rPr>
      </w:pPr>
    </w:p>
    <w:p w14:paraId="34164C81" w14:textId="6EDC1C2D" w:rsidR="009972EC" w:rsidRPr="0048651E" w:rsidRDefault="0011411B" w:rsidP="0048651E">
      <w:pPr>
        <w:spacing w:line="259" w:lineRule="auto"/>
        <w:jc w:val="both"/>
        <w:rPr>
          <w:rFonts w:eastAsia="Calibri"/>
          <w:lang w:eastAsia="pl-PL"/>
        </w:rPr>
      </w:pPr>
      <w:r w:rsidRPr="7C3446BF">
        <w:rPr>
          <w:rFonts w:eastAsia="Calibri"/>
          <w:lang w:eastAsia="pl-PL"/>
        </w:rPr>
        <w:t>Wynik Negatywny przyznaj</w:t>
      </w:r>
      <w:r w:rsidR="0048651E">
        <w:rPr>
          <w:rFonts w:eastAsia="Calibri"/>
          <w:lang w:eastAsia="pl-PL"/>
        </w:rPr>
        <w:t xml:space="preserve">e się Wykonawcom, którzy </w:t>
      </w:r>
      <w:r w:rsidRPr="0048651E">
        <w:rPr>
          <w:rFonts w:eastAsia="Calibri"/>
          <w:lang w:eastAsia="pl-PL"/>
        </w:rPr>
        <w:t xml:space="preserve">nie </w:t>
      </w:r>
      <w:r w:rsidR="00AD3DC9" w:rsidRPr="0048651E">
        <w:rPr>
          <w:rFonts w:eastAsia="Calibri"/>
          <w:lang w:eastAsia="pl-PL"/>
        </w:rPr>
        <w:t>wykonali</w:t>
      </w:r>
      <w:r w:rsidR="0048651E">
        <w:rPr>
          <w:rFonts w:eastAsia="Calibri"/>
          <w:lang w:eastAsia="pl-PL"/>
        </w:rPr>
        <w:t>/dostarczyli któregokolwiek z </w:t>
      </w:r>
      <w:r w:rsidR="002B57A1" w:rsidRPr="0048651E">
        <w:rPr>
          <w:rFonts w:eastAsia="Calibri"/>
          <w:lang w:eastAsia="pl-PL"/>
        </w:rPr>
        <w:t xml:space="preserve">punktów a) do </w:t>
      </w:r>
      <w:r w:rsidR="004C251B" w:rsidRPr="0048651E">
        <w:rPr>
          <w:rFonts w:eastAsia="Calibri"/>
          <w:lang w:eastAsia="pl-PL"/>
        </w:rPr>
        <w:t>f</w:t>
      </w:r>
      <w:r w:rsidR="002B57A1" w:rsidRPr="0048651E">
        <w:rPr>
          <w:rFonts w:eastAsia="Calibri"/>
          <w:lang w:eastAsia="pl-PL"/>
        </w:rPr>
        <w:t>) wymienionych powyżej.</w:t>
      </w:r>
    </w:p>
    <w:p w14:paraId="490B7BF0" w14:textId="2ACF5235" w:rsidR="009972EC" w:rsidRPr="00AD1C6F" w:rsidRDefault="009972EC" w:rsidP="00B3280C">
      <w:pPr>
        <w:spacing w:line="259" w:lineRule="auto"/>
        <w:rPr>
          <w:rFonts w:eastAsia="Calibri"/>
          <w:lang w:eastAsia="pl-PL"/>
        </w:rPr>
      </w:pPr>
    </w:p>
    <w:p w14:paraId="6E917A1E" w14:textId="498BAC34" w:rsidR="000E21CD" w:rsidRPr="00AD1C6F" w:rsidRDefault="000E21CD" w:rsidP="00B3280C">
      <w:pPr>
        <w:spacing w:line="259" w:lineRule="auto"/>
        <w:rPr>
          <w:rFonts w:eastAsia="Calibri"/>
          <w:lang w:eastAsia="pl-PL"/>
        </w:rPr>
      </w:pPr>
    </w:p>
    <w:sectPr w:rsidR="000E21CD" w:rsidRPr="00AD1C6F" w:rsidSect="004B77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440" w:right="1440" w:bottom="1440" w:left="1440" w:header="720" w:footer="567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4E5585" w16cex:dateUtc="2021-05-18T13:02:00Z"/>
  <w16cex:commentExtensible w16cex:durableId="244E5A88" w16cex:dateUtc="2021-05-18T13:23:00Z"/>
  <w16cex:commentExtensible w16cex:durableId="1DC2EFE2" w16cex:dateUtc="2021-05-19T06:02:00Z"/>
  <w16cex:commentExtensible w16cex:durableId="244E5B39" w16cex:dateUtc="2021-05-18T13:26:00Z"/>
  <w16cex:commentExtensible w16cex:durableId="244E6342" w16cex:dateUtc="2021-05-18T14:01:00Z"/>
  <w16cex:commentExtensible w16cex:durableId="3C8B4775" w16cex:dateUtc="2021-05-18T15:41:00Z"/>
  <w16cex:commentExtensible w16cex:durableId="244E63F6" w16cex:dateUtc="2021-05-18T14:04:00Z"/>
  <w16cex:commentExtensible w16cex:durableId="244E642C" w16cex:dateUtc="2021-05-18T14:05:00Z"/>
  <w16cex:commentExtensible w16cex:durableId="2450D169" w16cex:dateUtc="2021-05-20T10:15:00Z"/>
  <w16cex:commentExtensible w16cex:durableId="244E644A" w16cex:dateUtc="2021-05-18T14:05:00Z"/>
  <w16cex:commentExtensible w16cex:durableId="2450D178" w16cex:dateUtc="2021-05-20T10:15:00Z"/>
  <w16cex:commentExtensible w16cex:durableId="244E656A" w16cex:dateUtc="2021-05-18T14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5874E7F" w16cid:durableId="244E5585"/>
  <w16cid:commentId w16cid:paraId="4DFE25DE" w16cid:durableId="2450BFE9"/>
  <w16cid:commentId w16cid:paraId="2850EDEF" w16cid:durableId="244E5A88"/>
  <w16cid:commentId w16cid:paraId="6EECAC42" w16cid:durableId="1DC2EFE2"/>
  <w16cid:commentId w16cid:paraId="44B00D3F" w16cid:durableId="244E5B39"/>
  <w16cid:commentId w16cid:paraId="4FC268DC" w16cid:durableId="2450BFED"/>
  <w16cid:commentId w16cid:paraId="0BABCDF6" w16cid:durableId="244E6342"/>
  <w16cid:commentId w16cid:paraId="48D48BF9" w16cid:durableId="2450BFEF"/>
  <w16cid:commentId w16cid:paraId="650A6A44" w16cid:durableId="3C8B4775"/>
  <w16cid:commentId w16cid:paraId="5F1867C1" w16cid:durableId="2450BFF1"/>
  <w16cid:commentId w16cid:paraId="45F2BDC7" w16cid:durableId="244E63F6"/>
  <w16cid:commentId w16cid:paraId="79518C7B" w16cid:durableId="2450BFF3"/>
  <w16cid:commentId w16cid:paraId="57815219" w16cid:durableId="244E642C"/>
  <w16cid:commentId w16cid:paraId="4F68D3E6" w16cid:durableId="2450BFF5"/>
  <w16cid:commentId w16cid:paraId="5951C6FD" w16cid:durableId="2450D169"/>
  <w16cid:commentId w16cid:paraId="17961836" w16cid:durableId="244E644A"/>
  <w16cid:commentId w16cid:paraId="7ED15861" w16cid:durableId="2450BFF7"/>
  <w16cid:commentId w16cid:paraId="6D8DD9E1" w16cid:durableId="2450D178"/>
  <w16cid:commentId w16cid:paraId="30558033" w16cid:durableId="244E656A"/>
  <w16cid:commentId w16cid:paraId="71DF381E" w16cid:durableId="2450BFF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7746C9" w14:textId="77777777" w:rsidR="007D7EF4" w:rsidRDefault="007D7EF4" w:rsidP="004F7003">
      <w:r>
        <w:separator/>
      </w:r>
    </w:p>
  </w:endnote>
  <w:endnote w:type="continuationSeparator" w:id="0">
    <w:p w14:paraId="656434D2" w14:textId="77777777" w:rsidR="007D7EF4" w:rsidRDefault="007D7EF4" w:rsidP="004F7003">
      <w:r>
        <w:continuationSeparator/>
      </w:r>
    </w:p>
  </w:endnote>
  <w:endnote w:type="continuationNotice" w:id="1">
    <w:p w14:paraId="71EF5012" w14:textId="77777777" w:rsidR="007D7EF4" w:rsidRDefault="007D7E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8A959" w14:textId="77777777" w:rsidR="00993035" w:rsidRDefault="009930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9D82B" w14:textId="79090A07" w:rsidR="00B3280C" w:rsidRPr="00B64DBA" w:rsidRDefault="00B3280C" w:rsidP="00FC4D6D">
    <w:pPr>
      <w:pStyle w:val="Stopka"/>
      <w:jc w:val="center"/>
      <w:rPr>
        <w:rFonts w:ascii="Calibri Light" w:hAnsi="Calibri Light" w:cs="Calibri Light"/>
        <w:b/>
        <w:bCs/>
        <w:sz w:val="20"/>
        <w:szCs w:val="20"/>
      </w:rPr>
    </w:pPr>
    <w:r w:rsidRPr="00B64DBA">
      <w:rPr>
        <w:rFonts w:ascii="Calibri Light" w:hAnsi="Calibri Light" w:cs="Calibri Light"/>
        <w:sz w:val="20"/>
        <w:szCs w:val="20"/>
      </w:rPr>
      <w:t xml:space="preserve">Strona </w: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PAGE</w:instrTex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separate"/>
    </w:r>
    <w:r w:rsidR="0043276D">
      <w:rPr>
        <w:rFonts w:ascii="Calibri Light" w:hAnsi="Calibri Light" w:cs="Calibri Light"/>
        <w:b/>
        <w:bCs/>
        <w:noProof/>
        <w:sz w:val="20"/>
        <w:szCs w:val="20"/>
      </w:rPr>
      <w:t>22</w: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end"/>
    </w:r>
    <w:r w:rsidRPr="00B64DBA">
      <w:rPr>
        <w:rFonts w:ascii="Calibri Light" w:hAnsi="Calibri Light" w:cs="Calibri Light"/>
        <w:sz w:val="20"/>
        <w:szCs w:val="20"/>
      </w:rPr>
      <w:t xml:space="preserve"> z </w: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NUMPAGES</w:instrTex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separate"/>
    </w:r>
    <w:r w:rsidR="0043276D">
      <w:rPr>
        <w:rFonts w:ascii="Calibri Light" w:hAnsi="Calibri Light" w:cs="Calibri Light"/>
        <w:b/>
        <w:bCs/>
        <w:noProof/>
        <w:sz w:val="20"/>
        <w:szCs w:val="20"/>
      </w:rPr>
      <w:t>22</w:t>
    </w:r>
    <w:r w:rsidRPr="00B64DBA">
      <w:rPr>
        <w:rFonts w:ascii="Calibri Light" w:hAnsi="Calibri Light" w:cs="Calibri Light"/>
        <w:b/>
        <w:bCs/>
        <w:color w:val="2B579A"/>
        <w:sz w:val="20"/>
        <w:szCs w:val="20"/>
        <w:shd w:val="clear" w:color="auto" w:fill="E6E6E6"/>
      </w:rPr>
      <w:fldChar w:fldCharType="end"/>
    </w:r>
  </w:p>
  <w:p w14:paraId="7AF3DE07" w14:textId="77777777" w:rsidR="00B3280C" w:rsidRDefault="00B3280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2456C2" w14:textId="77777777" w:rsidR="00993035" w:rsidRDefault="009930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488BAC" w14:textId="77777777" w:rsidR="007D7EF4" w:rsidRDefault="007D7EF4" w:rsidP="004F7003">
      <w:r>
        <w:separator/>
      </w:r>
    </w:p>
  </w:footnote>
  <w:footnote w:type="continuationSeparator" w:id="0">
    <w:p w14:paraId="13DDAE36" w14:textId="77777777" w:rsidR="007D7EF4" w:rsidRDefault="007D7EF4" w:rsidP="004F7003">
      <w:r>
        <w:continuationSeparator/>
      </w:r>
    </w:p>
  </w:footnote>
  <w:footnote w:type="continuationNotice" w:id="1">
    <w:p w14:paraId="1E5A6F57" w14:textId="77777777" w:rsidR="007D7EF4" w:rsidRDefault="007D7E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06DD09" w14:textId="77777777" w:rsidR="00993035" w:rsidRDefault="009930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863948" w14:textId="77777777" w:rsidR="00993035" w:rsidRDefault="009930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B3280C" w:rsidRPr="00395A72" w14:paraId="0BA57456" w14:textId="77777777" w:rsidTr="00B3280C">
      <w:trPr>
        <w:trHeight w:val="199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B3280C" w:rsidRPr="000770A6" w14:paraId="3758A043" w14:textId="77777777" w:rsidTr="004B77E8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ACA7088" w14:textId="77777777" w:rsidR="00B3280C" w:rsidRDefault="00B3280C" w:rsidP="004B77E8">
                <w:pPr>
                  <w:spacing w:before="26"/>
                  <w:ind w:left="20" w:right="-134"/>
                  <w:rPr>
                    <w:szCs w:val="22"/>
                  </w:rPr>
                </w:pPr>
                <w:bookmarkStart w:id="194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34BECAB" w14:textId="77777777" w:rsidR="00B3280C" w:rsidRDefault="00B3280C" w:rsidP="004B77E8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2C33F1A" w14:textId="77777777" w:rsidR="00B3280C" w:rsidRDefault="00B3280C" w:rsidP="004B77E8">
                <w:pPr>
                  <w:jc w:val="center"/>
                </w:pPr>
              </w:p>
            </w:tc>
          </w:tr>
        </w:tbl>
        <w:p w14:paraId="5E08FFAF" w14:textId="77777777" w:rsidR="00B3280C" w:rsidRDefault="00B3280C" w:rsidP="004B77E8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bidi="ar-SA"/>
            </w:rPr>
            <w:drawing>
              <wp:inline distT="0" distB="0" distL="0" distR="0" wp14:anchorId="656CC01C" wp14:editId="3A792820">
                <wp:extent cx="5490208" cy="327456"/>
                <wp:effectExtent l="0" t="0" r="0" b="0"/>
                <wp:docPr id="6" name="Obraz 6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A45B225" w14:textId="77777777" w:rsidR="00B3280C" w:rsidRDefault="00B3280C" w:rsidP="004B77E8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7ECFF98C" w14:textId="77777777" w:rsidR="00B3280C" w:rsidRPr="00B76E98" w:rsidRDefault="00B3280C" w:rsidP="004B77E8">
          <w:pPr>
            <w:pStyle w:val="Nagwek"/>
            <w:jc w:val="both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194"/>
        </w:p>
      </w:tc>
    </w:tr>
  </w:tbl>
  <w:p w14:paraId="7CABA4ED" w14:textId="77777777" w:rsidR="00B3280C" w:rsidRDefault="00B328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7087"/>
    <w:multiLevelType w:val="hybridMultilevel"/>
    <w:tmpl w:val="3F90C9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16A65"/>
    <w:multiLevelType w:val="hybridMultilevel"/>
    <w:tmpl w:val="37644B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B2F19"/>
    <w:multiLevelType w:val="hybridMultilevel"/>
    <w:tmpl w:val="06BA5724"/>
    <w:lvl w:ilvl="0" w:tplc="D8B65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116133"/>
    <w:multiLevelType w:val="hybridMultilevel"/>
    <w:tmpl w:val="3648D80A"/>
    <w:lvl w:ilvl="0" w:tplc="97728B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315E85"/>
    <w:multiLevelType w:val="hybridMultilevel"/>
    <w:tmpl w:val="E9CCF3A4"/>
    <w:lvl w:ilvl="0" w:tplc="97728B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45CE7"/>
    <w:multiLevelType w:val="multilevel"/>
    <w:tmpl w:val="974CEE8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8BD3A6B"/>
    <w:multiLevelType w:val="hybridMultilevel"/>
    <w:tmpl w:val="4DDAF52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691211"/>
    <w:multiLevelType w:val="multilevel"/>
    <w:tmpl w:val="036E0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968" w:hanging="5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24" w:hanging="1800"/>
      </w:pPr>
      <w:rPr>
        <w:rFonts w:hint="default"/>
      </w:rPr>
    </w:lvl>
  </w:abstractNum>
  <w:abstractNum w:abstractNumId="8" w15:restartNumberingAfterBreak="0">
    <w:nsid w:val="19C969A5"/>
    <w:multiLevelType w:val="hybridMultilevel"/>
    <w:tmpl w:val="C04EEB90"/>
    <w:lvl w:ilvl="0" w:tplc="97728B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654A49"/>
    <w:multiLevelType w:val="multilevel"/>
    <w:tmpl w:val="3A2C2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2C811B5"/>
    <w:multiLevelType w:val="hybridMultilevel"/>
    <w:tmpl w:val="4DDAF52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AC7845"/>
    <w:multiLevelType w:val="hybridMultilevel"/>
    <w:tmpl w:val="E9CCF3A4"/>
    <w:lvl w:ilvl="0" w:tplc="97728B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92896"/>
    <w:multiLevelType w:val="hybridMultilevel"/>
    <w:tmpl w:val="753E4A58"/>
    <w:lvl w:ilvl="0" w:tplc="6F548C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65516"/>
    <w:multiLevelType w:val="multilevel"/>
    <w:tmpl w:val="2B1C41D2"/>
    <w:lvl w:ilvl="0">
      <w:start w:val="3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eastAsiaTheme="minorHAnsi" w:hint="default"/>
        <w:color w:val="C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abstractNum w:abstractNumId="14" w15:restartNumberingAfterBreak="0">
    <w:nsid w:val="36F4668A"/>
    <w:multiLevelType w:val="multilevel"/>
    <w:tmpl w:val="036E0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968" w:hanging="5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24" w:hanging="1800"/>
      </w:pPr>
      <w:rPr>
        <w:rFonts w:hint="default"/>
      </w:rPr>
    </w:lvl>
  </w:abstractNum>
  <w:abstractNum w:abstractNumId="15" w15:restartNumberingAfterBreak="0">
    <w:nsid w:val="3C58402F"/>
    <w:multiLevelType w:val="multilevel"/>
    <w:tmpl w:val="0B60DAA4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10" w:hanging="45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1337167"/>
    <w:multiLevelType w:val="hybridMultilevel"/>
    <w:tmpl w:val="CE228042"/>
    <w:lvl w:ilvl="0" w:tplc="97728B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D04128"/>
    <w:multiLevelType w:val="multilevel"/>
    <w:tmpl w:val="8D60359E"/>
    <w:styleLink w:val="WWOutlineListStyle5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decimal"/>
      <w:pStyle w:val="Nagwek21"/>
      <w:lvlText w:val="%2."/>
      <w:lvlJc w:val="left"/>
      <w:pPr>
        <w:ind w:left="360" w:hanging="360"/>
      </w:pPr>
    </w:lvl>
    <w:lvl w:ilvl="2">
      <w:start w:val="1"/>
      <w:numFmt w:val="decimal"/>
      <w:pStyle w:val="Nagwek31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1"/>
      <w:lvlText w:val="%1.%2.%3.%4"/>
      <w:lvlJc w:val="left"/>
      <w:pPr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4FB091E"/>
    <w:multiLevelType w:val="multilevel"/>
    <w:tmpl w:val="027E0674"/>
    <w:lvl w:ilvl="0">
      <w:start w:val="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30" w:hanging="51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4A71195E"/>
    <w:multiLevelType w:val="multilevel"/>
    <w:tmpl w:val="49D03B2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5"/>
      <w:numFmt w:val="decimal"/>
      <w:isLgl/>
      <w:lvlText w:val="%1.%2."/>
      <w:lvlJc w:val="left"/>
      <w:pPr>
        <w:ind w:left="1050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0" w15:restartNumberingAfterBreak="0">
    <w:nsid w:val="4D93499C"/>
    <w:multiLevelType w:val="hybridMultilevel"/>
    <w:tmpl w:val="4DDAF52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EDF0B66"/>
    <w:multiLevelType w:val="multilevel"/>
    <w:tmpl w:val="FD986234"/>
    <w:lvl w:ilvl="0">
      <w:start w:val="1"/>
      <w:numFmt w:val="decimal"/>
      <w:lvlText w:val="%1."/>
      <w:lvlJc w:val="left"/>
      <w:pPr>
        <w:ind w:left="264" w:hanging="264"/>
      </w:pPr>
      <w:rPr>
        <w:rFonts w:ascii="Calibri" w:eastAsia="Calibri" w:hAnsi="Calibri" w:cs="Times New Roman"/>
      </w:rPr>
    </w:lvl>
    <w:lvl w:ilvl="1">
      <w:start w:val="4"/>
      <w:numFmt w:val="decimal"/>
      <w:isLgl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22" w15:restartNumberingAfterBreak="0">
    <w:nsid w:val="4FB06008"/>
    <w:multiLevelType w:val="hybridMultilevel"/>
    <w:tmpl w:val="7B423A8A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3" w15:restartNumberingAfterBreak="0">
    <w:nsid w:val="502B38D8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53AC42A5"/>
    <w:multiLevelType w:val="hybridMultilevel"/>
    <w:tmpl w:val="B95453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015E78"/>
    <w:multiLevelType w:val="hybridMultilevel"/>
    <w:tmpl w:val="3F90C9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606E93"/>
    <w:multiLevelType w:val="multilevel"/>
    <w:tmpl w:val="B00AFB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598470C0"/>
    <w:multiLevelType w:val="multilevel"/>
    <w:tmpl w:val="6AAE097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5B1629F2"/>
    <w:multiLevelType w:val="hybridMultilevel"/>
    <w:tmpl w:val="4DDAF52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B2E4246"/>
    <w:multiLevelType w:val="hybridMultilevel"/>
    <w:tmpl w:val="FFF03A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162643"/>
    <w:multiLevelType w:val="hybridMultilevel"/>
    <w:tmpl w:val="AD5E5D66"/>
    <w:lvl w:ilvl="0" w:tplc="8A2A018C">
      <w:start w:val="1"/>
      <w:numFmt w:val="decimal"/>
      <w:lvlText w:val="%1."/>
      <w:lvlJc w:val="left"/>
      <w:pPr>
        <w:ind w:left="786" w:hanging="360"/>
      </w:p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96C4582E">
      <w:start w:val="1"/>
      <w:numFmt w:val="lowerRoman"/>
      <w:lvlText w:val="%3."/>
      <w:lvlJc w:val="right"/>
      <w:pPr>
        <w:ind w:left="2226" w:hanging="180"/>
      </w:pPr>
    </w:lvl>
    <w:lvl w:ilvl="3" w:tplc="2F88CE56">
      <w:start w:val="1"/>
      <w:numFmt w:val="decimal"/>
      <w:lvlText w:val="%4."/>
      <w:lvlJc w:val="left"/>
      <w:pPr>
        <w:ind w:left="2946" w:hanging="360"/>
      </w:pPr>
    </w:lvl>
    <w:lvl w:ilvl="4" w:tplc="3FBEDFF6">
      <w:start w:val="1"/>
      <w:numFmt w:val="lowerLetter"/>
      <w:lvlText w:val="%5."/>
      <w:lvlJc w:val="left"/>
      <w:pPr>
        <w:ind w:left="3666" w:hanging="360"/>
      </w:pPr>
    </w:lvl>
    <w:lvl w:ilvl="5" w:tplc="81681B42">
      <w:start w:val="1"/>
      <w:numFmt w:val="lowerRoman"/>
      <w:lvlText w:val="%6."/>
      <w:lvlJc w:val="right"/>
      <w:pPr>
        <w:ind w:left="4386" w:hanging="180"/>
      </w:pPr>
    </w:lvl>
    <w:lvl w:ilvl="6" w:tplc="F1FE6098">
      <w:start w:val="1"/>
      <w:numFmt w:val="decimal"/>
      <w:lvlText w:val="%7."/>
      <w:lvlJc w:val="left"/>
      <w:pPr>
        <w:ind w:left="5106" w:hanging="360"/>
      </w:pPr>
    </w:lvl>
    <w:lvl w:ilvl="7" w:tplc="130C3B06">
      <w:start w:val="1"/>
      <w:numFmt w:val="lowerLetter"/>
      <w:lvlText w:val="%8."/>
      <w:lvlJc w:val="left"/>
      <w:pPr>
        <w:ind w:left="5826" w:hanging="360"/>
      </w:pPr>
    </w:lvl>
    <w:lvl w:ilvl="8" w:tplc="A6C20802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F5B6D6B"/>
    <w:multiLevelType w:val="hybridMultilevel"/>
    <w:tmpl w:val="C04EEB90"/>
    <w:lvl w:ilvl="0" w:tplc="97728B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00655F"/>
    <w:multiLevelType w:val="hybridMultilevel"/>
    <w:tmpl w:val="753E4A58"/>
    <w:lvl w:ilvl="0" w:tplc="6F548C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E468CA"/>
    <w:multiLevelType w:val="hybridMultilevel"/>
    <w:tmpl w:val="C04EEB90"/>
    <w:lvl w:ilvl="0" w:tplc="97728B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542A02"/>
    <w:multiLevelType w:val="hybridMultilevel"/>
    <w:tmpl w:val="75D29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64501A"/>
    <w:multiLevelType w:val="hybridMultilevel"/>
    <w:tmpl w:val="3F90C9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715070"/>
    <w:multiLevelType w:val="multilevel"/>
    <w:tmpl w:val="54DE3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9A0446F"/>
    <w:multiLevelType w:val="hybridMultilevel"/>
    <w:tmpl w:val="456CB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9C6782"/>
    <w:multiLevelType w:val="hybridMultilevel"/>
    <w:tmpl w:val="4DDAF52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C517330"/>
    <w:multiLevelType w:val="multilevel"/>
    <w:tmpl w:val="974CEE8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30"/>
  </w:num>
  <w:num w:numId="2">
    <w:abstractNumId w:val="17"/>
  </w:num>
  <w:num w:numId="3">
    <w:abstractNumId w:val="22"/>
  </w:num>
  <w:num w:numId="4">
    <w:abstractNumId w:val="21"/>
  </w:num>
  <w:num w:numId="5">
    <w:abstractNumId w:val="10"/>
  </w:num>
  <w:num w:numId="6">
    <w:abstractNumId w:val="13"/>
  </w:num>
  <w:num w:numId="7">
    <w:abstractNumId w:val="26"/>
  </w:num>
  <w:num w:numId="8">
    <w:abstractNumId w:val="2"/>
  </w:num>
  <w:num w:numId="9">
    <w:abstractNumId w:val="1"/>
  </w:num>
  <w:num w:numId="10">
    <w:abstractNumId w:val="24"/>
  </w:num>
  <w:num w:numId="11">
    <w:abstractNumId w:val="34"/>
  </w:num>
  <w:num w:numId="12">
    <w:abstractNumId w:val="3"/>
  </w:num>
  <w:num w:numId="13">
    <w:abstractNumId w:val="12"/>
  </w:num>
  <w:num w:numId="14">
    <w:abstractNumId w:val="23"/>
  </w:num>
  <w:num w:numId="15">
    <w:abstractNumId w:val="9"/>
  </w:num>
  <w:num w:numId="16">
    <w:abstractNumId w:val="37"/>
  </w:num>
  <w:num w:numId="17">
    <w:abstractNumId w:val="7"/>
  </w:num>
  <w:num w:numId="18">
    <w:abstractNumId w:val="31"/>
  </w:num>
  <w:num w:numId="19">
    <w:abstractNumId w:val="16"/>
  </w:num>
  <w:num w:numId="20">
    <w:abstractNumId w:val="25"/>
  </w:num>
  <w:num w:numId="21">
    <w:abstractNumId w:val="35"/>
  </w:num>
  <w:num w:numId="22">
    <w:abstractNumId w:val="0"/>
  </w:num>
  <w:num w:numId="23">
    <w:abstractNumId w:val="33"/>
  </w:num>
  <w:num w:numId="24">
    <w:abstractNumId w:val="8"/>
  </w:num>
  <w:num w:numId="25">
    <w:abstractNumId w:val="29"/>
  </w:num>
  <w:num w:numId="26">
    <w:abstractNumId w:val="36"/>
  </w:num>
  <w:num w:numId="27">
    <w:abstractNumId w:val="27"/>
  </w:num>
  <w:num w:numId="28">
    <w:abstractNumId w:val="14"/>
  </w:num>
  <w:num w:numId="29">
    <w:abstractNumId w:val="32"/>
  </w:num>
  <w:num w:numId="30">
    <w:abstractNumId w:val="11"/>
  </w:num>
  <w:num w:numId="31">
    <w:abstractNumId w:val="19"/>
  </w:num>
  <w:num w:numId="32">
    <w:abstractNumId w:val="38"/>
  </w:num>
  <w:num w:numId="33">
    <w:abstractNumId w:val="6"/>
  </w:num>
  <w:num w:numId="34">
    <w:abstractNumId w:val="5"/>
  </w:num>
  <w:num w:numId="35">
    <w:abstractNumId w:val="39"/>
  </w:num>
  <w:num w:numId="36">
    <w:abstractNumId w:val="15"/>
  </w:num>
  <w:num w:numId="37">
    <w:abstractNumId w:val="18"/>
  </w:num>
  <w:num w:numId="38">
    <w:abstractNumId w:val="4"/>
  </w:num>
  <w:num w:numId="39">
    <w:abstractNumId w:val="20"/>
  </w:num>
  <w:num w:numId="40">
    <w:abstractNumId w:val="2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4"/>
    <w:rsid w:val="00000C04"/>
    <w:rsid w:val="00000C24"/>
    <w:rsid w:val="0000220E"/>
    <w:rsid w:val="00002C2D"/>
    <w:rsid w:val="000034C0"/>
    <w:rsid w:val="000038DE"/>
    <w:rsid w:val="0000401F"/>
    <w:rsid w:val="0000441E"/>
    <w:rsid w:val="0000548E"/>
    <w:rsid w:val="00005494"/>
    <w:rsid w:val="00006669"/>
    <w:rsid w:val="00006929"/>
    <w:rsid w:val="00006C1D"/>
    <w:rsid w:val="00006F57"/>
    <w:rsid w:val="0001013F"/>
    <w:rsid w:val="00010DC9"/>
    <w:rsid w:val="00011182"/>
    <w:rsid w:val="00011829"/>
    <w:rsid w:val="00011F52"/>
    <w:rsid w:val="00012EB1"/>
    <w:rsid w:val="0001394D"/>
    <w:rsid w:val="00015F9A"/>
    <w:rsid w:val="000162C3"/>
    <w:rsid w:val="000167B1"/>
    <w:rsid w:val="00017215"/>
    <w:rsid w:val="0001782E"/>
    <w:rsid w:val="000213C3"/>
    <w:rsid w:val="000227DB"/>
    <w:rsid w:val="000239B3"/>
    <w:rsid w:val="000241CC"/>
    <w:rsid w:val="00024797"/>
    <w:rsid w:val="0002535A"/>
    <w:rsid w:val="000258B0"/>
    <w:rsid w:val="0002624F"/>
    <w:rsid w:val="0002707E"/>
    <w:rsid w:val="00027E39"/>
    <w:rsid w:val="00030AD2"/>
    <w:rsid w:val="000324AC"/>
    <w:rsid w:val="00032CAD"/>
    <w:rsid w:val="000349F4"/>
    <w:rsid w:val="00034BAC"/>
    <w:rsid w:val="00035188"/>
    <w:rsid w:val="00035DFE"/>
    <w:rsid w:val="000360FD"/>
    <w:rsid w:val="000362DD"/>
    <w:rsid w:val="000365EB"/>
    <w:rsid w:val="00037059"/>
    <w:rsid w:val="00040126"/>
    <w:rsid w:val="00040823"/>
    <w:rsid w:val="00040ECE"/>
    <w:rsid w:val="00041346"/>
    <w:rsid w:val="000426AB"/>
    <w:rsid w:val="00043252"/>
    <w:rsid w:val="000433B2"/>
    <w:rsid w:val="00043F62"/>
    <w:rsid w:val="000449D1"/>
    <w:rsid w:val="00044E7A"/>
    <w:rsid w:val="0004538A"/>
    <w:rsid w:val="00045636"/>
    <w:rsid w:val="000456D2"/>
    <w:rsid w:val="0004752C"/>
    <w:rsid w:val="00050891"/>
    <w:rsid w:val="00052FB4"/>
    <w:rsid w:val="00053126"/>
    <w:rsid w:val="000542AA"/>
    <w:rsid w:val="00054F5C"/>
    <w:rsid w:val="0005634F"/>
    <w:rsid w:val="00056F02"/>
    <w:rsid w:val="0005740B"/>
    <w:rsid w:val="0005792C"/>
    <w:rsid w:val="00057A9C"/>
    <w:rsid w:val="00061077"/>
    <w:rsid w:val="00061899"/>
    <w:rsid w:val="00061EF8"/>
    <w:rsid w:val="0006397C"/>
    <w:rsid w:val="00063CE9"/>
    <w:rsid w:val="00064BE8"/>
    <w:rsid w:val="000652D3"/>
    <w:rsid w:val="00066220"/>
    <w:rsid w:val="00066728"/>
    <w:rsid w:val="00066A34"/>
    <w:rsid w:val="00066EAA"/>
    <w:rsid w:val="000675D8"/>
    <w:rsid w:val="000677FC"/>
    <w:rsid w:val="00070671"/>
    <w:rsid w:val="00070B59"/>
    <w:rsid w:val="00071479"/>
    <w:rsid w:val="00071B36"/>
    <w:rsid w:val="00073E84"/>
    <w:rsid w:val="00074AE4"/>
    <w:rsid w:val="000761F8"/>
    <w:rsid w:val="0007663E"/>
    <w:rsid w:val="00077081"/>
    <w:rsid w:val="000770A6"/>
    <w:rsid w:val="00077BB4"/>
    <w:rsid w:val="00077E45"/>
    <w:rsid w:val="00080317"/>
    <w:rsid w:val="000807B1"/>
    <w:rsid w:val="0008167F"/>
    <w:rsid w:val="00081B43"/>
    <w:rsid w:val="0008369B"/>
    <w:rsid w:val="000836B6"/>
    <w:rsid w:val="00083C10"/>
    <w:rsid w:val="00083FB1"/>
    <w:rsid w:val="00085BB2"/>
    <w:rsid w:val="00086219"/>
    <w:rsid w:val="00086730"/>
    <w:rsid w:val="0008737C"/>
    <w:rsid w:val="0008763C"/>
    <w:rsid w:val="00090703"/>
    <w:rsid w:val="00091276"/>
    <w:rsid w:val="00091A05"/>
    <w:rsid w:val="00091A67"/>
    <w:rsid w:val="00091B1C"/>
    <w:rsid w:val="00091C1E"/>
    <w:rsid w:val="00092916"/>
    <w:rsid w:val="0009293D"/>
    <w:rsid w:val="00092B16"/>
    <w:rsid w:val="00092E4D"/>
    <w:rsid w:val="0009327B"/>
    <w:rsid w:val="00093886"/>
    <w:rsid w:val="00093899"/>
    <w:rsid w:val="00094039"/>
    <w:rsid w:val="00094513"/>
    <w:rsid w:val="00094DE3"/>
    <w:rsid w:val="00095430"/>
    <w:rsid w:val="00095448"/>
    <w:rsid w:val="00096452"/>
    <w:rsid w:val="0009760D"/>
    <w:rsid w:val="000A0447"/>
    <w:rsid w:val="000A0BCE"/>
    <w:rsid w:val="000A104B"/>
    <w:rsid w:val="000A1C6B"/>
    <w:rsid w:val="000A31C8"/>
    <w:rsid w:val="000A3B0E"/>
    <w:rsid w:val="000A4BDB"/>
    <w:rsid w:val="000A65D0"/>
    <w:rsid w:val="000A7A76"/>
    <w:rsid w:val="000B1877"/>
    <w:rsid w:val="000B2192"/>
    <w:rsid w:val="000B289D"/>
    <w:rsid w:val="000B396D"/>
    <w:rsid w:val="000B3C7F"/>
    <w:rsid w:val="000B3D32"/>
    <w:rsid w:val="000B43A2"/>
    <w:rsid w:val="000B4434"/>
    <w:rsid w:val="000B5BFD"/>
    <w:rsid w:val="000B64EC"/>
    <w:rsid w:val="000B71E8"/>
    <w:rsid w:val="000B73F8"/>
    <w:rsid w:val="000B7926"/>
    <w:rsid w:val="000C0552"/>
    <w:rsid w:val="000C0C0E"/>
    <w:rsid w:val="000C1DE9"/>
    <w:rsid w:val="000C28DF"/>
    <w:rsid w:val="000C30E1"/>
    <w:rsid w:val="000C3402"/>
    <w:rsid w:val="000C4839"/>
    <w:rsid w:val="000C4BFA"/>
    <w:rsid w:val="000C4D13"/>
    <w:rsid w:val="000C5938"/>
    <w:rsid w:val="000C7547"/>
    <w:rsid w:val="000C795A"/>
    <w:rsid w:val="000C796C"/>
    <w:rsid w:val="000D0EAA"/>
    <w:rsid w:val="000D3A2E"/>
    <w:rsid w:val="000D44F7"/>
    <w:rsid w:val="000D45DF"/>
    <w:rsid w:val="000D5C8D"/>
    <w:rsid w:val="000D5CC2"/>
    <w:rsid w:val="000D6970"/>
    <w:rsid w:val="000D6A0A"/>
    <w:rsid w:val="000E21CD"/>
    <w:rsid w:val="000E2328"/>
    <w:rsid w:val="000E23E8"/>
    <w:rsid w:val="000E342D"/>
    <w:rsid w:val="000E3AB5"/>
    <w:rsid w:val="000E4735"/>
    <w:rsid w:val="000E5528"/>
    <w:rsid w:val="000E5825"/>
    <w:rsid w:val="000E63C1"/>
    <w:rsid w:val="000F0019"/>
    <w:rsid w:val="000F0240"/>
    <w:rsid w:val="000F0664"/>
    <w:rsid w:val="000F0901"/>
    <w:rsid w:val="000F0F17"/>
    <w:rsid w:val="000F3203"/>
    <w:rsid w:val="000F3DA1"/>
    <w:rsid w:val="000F4404"/>
    <w:rsid w:val="000F45F9"/>
    <w:rsid w:val="000F46AF"/>
    <w:rsid w:val="000F479B"/>
    <w:rsid w:val="000F5350"/>
    <w:rsid w:val="000F5601"/>
    <w:rsid w:val="000F5A76"/>
    <w:rsid w:val="000F5EB3"/>
    <w:rsid w:val="000F63AC"/>
    <w:rsid w:val="000F6CDF"/>
    <w:rsid w:val="000F6E3F"/>
    <w:rsid w:val="000F73AB"/>
    <w:rsid w:val="0010199B"/>
    <w:rsid w:val="00101AF0"/>
    <w:rsid w:val="00101FD9"/>
    <w:rsid w:val="00102373"/>
    <w:rsid w:val="00104584"/>
    <w:rsid w:val="00105491"/>
    <w:rsid w:val="001064EF"/>
    <w:rsid w:val="00106513"/>
    <w:rsid w:val="00106CE8"/>
    <w:rsid w:val="00107925"/>
    <w:rsid w:val="0010799A"/>
    <w:rsid w:val="00107FAF"/>
    <w:rsid w:val="001101AE"/>
    <w:rsid w:val="001104B1"/>
    <w:rsid w:val="001105B9"/>
    <w:rsid w:val="00111981"/>
    <w:rsid w:val="00111B7D"/>
    <w:rsid w:val="001136C9"/>
    <w:rsid w:val="00113AFF"/>
    <w:rsid w:val="00114116"/>
    <w:rsid w:val="0011411B"/>
    <w:rsid w:val="0011430F"/>
    <w:rsid w:val="00114BCC"/>
    <w:rsid w:val="00114E8A"/>
    <w:rsid w:val="0011561A"/>
    <w:rsid w:val="00115727"/>
    <w:rsid w:val="0011692E"/>
    <w:rsid w:val="001172CC"/>
    <w:rsid w:val="00117A57"/>
    <w:rsid w:val="00120870"/>
    <w:rsid w:val="00120E1D"/>
    <w:rsid w:val="00121426"/>
    <w:rsid w:val="001216B5"/>
    <w:rsid w:val="001222BF"/>
    <w:rsid w:val="00122952"/>
    <w:rsid w:val="0012300F"/>
    <w:rsid w:val="001239E3"/>
    <w:rsid w:val="00125029"/>
    <w:rsid w:val="001254CA"/>
    <w:rsid w:val="0012588D"/>
    <w:rsid w:val="00125F05"/>
    <w:rsid w:val="001267E6"/>
    <w:rsid w:val="001276ED"/>
    <w:rsid w:val="001279BC"/>
    <w:rsid w:val="00127BE1"/>
    <w:rsid w:val="0013013B"/>
    <w:rsid w:val="0013029A"/>
    <w:rsid w:val="00131064"/>
    <w:rsid w:val="00131A54"/>
    <w:rsid w:val="001339FF"/>
    <w:rsid w:val="00134E44"/>
    <w:rsid w:val="00136A10"/>
    <w:rsid w:val="00137C41"/>
    <w:rsid w:val="00137E3D"/>
    <w:rsid w:val="0014041B"/>
    <w:rsid w:val="0014051F"/>
    <w:rsid w:val="001405E2"/>
    <w:rsid w:val="00143012"/>
    <w:rsid w:val="001431D0"/>
    <w:rsid w:val="001435D4"/>
    <w:rsid w:val="001435F5"/>
    <w:rsid w:val="001438B2"/>
    <w:rsid w:val="00143E24"/>
    <w:rsid w:val="00143EB9"/>
    <w:rsid w:val="00144F19"/>
    <w:rsid w:val="0014567B"/>
    <w:rsid w:val="00145ACA"/>
    <w:rsid w:val="00146BB7"/>
    <w:rsid w:val="001503E1"/>
    <w:rsid w:val="00150D7C"/>
    <w:rsid w:val="00150FCB"/>
    <w:rsid w:val="0015100E"/>
    <w:rsid w:val="001510B1"/>
    <w:rsid w:val="0015425C"/>
    <w:rsid w:val="001542B9"/>
    <w:rsid w:val="00154548"/>
    <w:rsid w:val="0015502A"/>
    <w:rsid w:val="00156714"/>
    <w:rsid w:val="00156906"/>
    <w:rsid w:val="00156D37"/>
    <w:rsid w:val="001603AA"/>
    <w:rsid w:val="0016205C"/>
    <w:rsid w:val="001629D3"/>
    <w:rsid w:val="001637CB"/>
    <w:rsid w:val="00163C15"/>
    <w:rsid w:val="00163DAA"/>
    <w:rsid w:val="0016433B"/>
    <w:rsid w:val="001643C4"/>
    <w:rsid w:val="0016446F"/>
    <w:rsid w:val="001647F5"/>
    <w:rsid w:val="00164894"/>
    <w:rsid w:val="00164E48"/>
    <w:rsid w:val="00165306"/>
    <w:rsid w:val="001666D2"/>
    <w:rsid w:val="00166E9A"/>
    <w:rsid w:val="00166EEA"/>
    <w:rsid w:val="00167078"/>
    <w:rsid w:val="00167DA5"/>
    <w:rsid w:val="001701E5"/>
    <w:rsid w:val="00170517"/>
    <w:rsid w:val="00172587"/>
    <w:rsid w:val="00173A05"/>
    <w:rsid w:val="001743E5"/>
    <w:rsid w:val="001746FE"/>
    <w:rsid w:val="00174B32"/>
    <w:rsid w:val="001753FC"/>
    <w:rsid w:val="001763B4"/>
    <w:rsid w:val="00176B5A"/>
    <w:rsid w:val="001772A5"/>
    <w:rsid w:val="001779B5"/>
    <w:rsid w:val="00181007"/>
    <w:rsid w:val="00181C3C"/>
    <w:rsid w:val="0018292E"/>
    <w:rsid w:val="00182E07"/>
    <w:rsid w:val="00182FA2"/>
    <w:rsid w:val="00184CAF"/>
    <w:rsid w:val="00186AA2"/>
    <w:rsid w:val="00186F65"/>
    <w:rsid w:val="001905E0"/>
    <w:rsid w:val="00190A43"/>
    <w:rsid w:val="001915C9"/>
    <w:rsid w:val="00191D71"/>
    <w:rsid w:val="00192524"/>
    <w:rsid w:val="001934EB"/>
    <w:rsid w:val="0019357D"/>
    <w:rsid w:val="00193A80"/>
    <w:rsid w:val="00194E1E"/>
    <w:rsid w:val="00194F7F"/>
    <w:rsid w:val="001963AB"/>
    <w:rsid w:val="00196F6C"/>
    <w:rsid w:val="00197054"/>
    <w:rsid w:val="001A0DE1"/>
    <w:rsid w:val="001A15FF"/>
    <w:rsid w:val="001A1722"/>
    <w:rsid w:val="001A2C37"/>
    <w:rsid w:val="001A3675"/>
    <w:rsid w:val="001A37CA"/>
    <w:rsid w:val="001A403E"/>
    <w:rsid w:val="001A487C"/>
    <w:rsid w:val="001A5C9F"/>
    <w:rsid w:val="001A6983"/>
    <w:rsid w:val="001A6B36"/>
    <w:rsid w:val="001B005D"/>
    <w:rsid w:val="001B1146"/>
    <w:rsid w:val="001B19C0"/>
    <w:rsid w:val="001B19DC"/>
    <w:rsid w:val="001B1FDE"/>
    <w:rsid w:val="001B28D4"/>
    <w:rsid w:val="001B3220"/>
    <w:rsid w:val="001B352F"/>
    <w:rsid w:val="001B4EA1"/>
    <w:rsid w:val="001B63BB"/>
    <w:rsid w:val="001B6897"/>
    <w:rsid w:val="001B6B9B"/>
    <w:rsid w:val="001C0C92"/>
    <w:rsid w:val="001C0E62"/>
    <w:rsid w:val="001C0F20"/>
    <w:rsid w:val="001C0F79"/>
    <w:rsid w:val="001C15B3"/>
    <w:rsid w:val="001C16E4"/>
    <w:rsid w:val="001C21EB"/>
    <w:rsid w:val="001C226C"/>
    <w:rsid w:val="001C30FB"/>
    <w:rsid w:val="001C474F"/>
    <w:rsid w:val="001C488D"/>
    <w:rsid w:val="001C528F"/>
    <w:rsid w:val="001C5754"/>
    <w:rsid w:val="001C5796"/>
    <w:rsid w:val="001C5ECB"/>
    <w:rsid w:val="001C7365"/>
    <w:rsid w:val="001C75ED"/>
    <w:rsid w:val="001D0655"/>
    <w:rsid w:val="001D07EF"/>
    <w:rsid w:val="001D14A0"/>
    <w:rsid w:val="001D15A1"/>
    <w:rsid w:val="001D28FC"/>
    <w:rsid w:val="001D32FB"/>
    <w:rsid w:val="001D376D"/>
    <w:rsid w:val="001D45C6"/>
    <w:rsid w:val="001D48A3"/>
    <w:rsid w:val="001D4D52"/>
    <w:rsid w:val="001D6038"/>
    <w:rsid w:val="001D7481"/>
    <w:rsid w:val="001D7DAC"/>
    <w:rsid w:val="001E0420"/>
    <w:rsid w:val="001E07AB"/>
    <w:rsid w:val="001E1111"/>
    <w:rsid w:val="001E1219"/>
    <w:rsid w:val="001E2548"/>
    <w:rsid w:val="001E307C"/>
    <w:rsid w:val="001E3762"/>
    <w:rsid w:val="001E4872"/>
    <w:rsid w:val="001E4DB3"/>
    <w:rsid w:val="001E5700"/>
    <w:rsid w:val="001E5AF3"/>
    <w:rsid w:val="001E71BB"/>
    <w:rsid w:val="001E764A"/>
    <w:rsid w:val="001F002A"/>
    <w:rsid w:val="001F0B8F"/>
    <w:rsid w:val="001F0E66"/>
    <w:rsid w:val="001F0F7D"/>
    <w:rsid w:val="001F1ACD"/>
    <w:rsid w:val="001F27D3"/>
    <w:rsid w:val="001F340F"/>
    <w:rsid w:val="001F3A1E"/>
    <w:rsid w:val="001F4152"/>
    <w:rsid w:val="001F47C7"/>
    <w:rsid w:val="001F54BA"/>
    <w:rsid w:val="001F561C"/>
    <w:rsid w:val="001F6EF8"/>
    <w:rsid w:val="001F6FE2"/>
    <w:rsid w:val="00200748"/>
    <w:rsid w:val="0020105B"/>
    <w:rsid w:val="0020273B"/>
    <w:rsid w:val="00203221"/>
    <w:rsid w:val="00203A01"/>
    <w:rsid w:val="00204D43"/>
    <w:rsid w:val="00205820"/>
    <w:rsid w:val="00205907"/>
    <w:rsid w:val="0020642A"/>
    <w:rsid w:val="00206580"/>
    <w:rsid w:val="00206678"/>
    <w:rsid w:val="00206B84"/>
    <w:rsid w:val="00206E44"/>
    <w:rsid w:val="00206F54"/>
    <w:rsid w:val="00207F95"/>
    <w:rsid w:val="0021044B"/>
    <w:rsid w:val="00211F76"/>
    <w:rsid w:val="002120D7"/>
    <w:rsid w:val="002123D6"/>
    <w:rsid w:val="00213E6F"/>
    <w:rsid w:val="00214223"/>
    <w:rsid w:val="00214506"/>
    <w:rsid w:val="00216EB7"/>
    <w:rsid w:val="00220500"/>
    <w:rsid w:val="002205C5"/>
    <w:rsid w:val="00221380"/>
    <w:rsid w:val="00221595"/>
    <w:rsid w:val="00223434"/>
    <w:rsid w:val="00223D39"/>
    <w:rsid w:val="00224BDB"/>
    <w:rsid w:val="00224E30"/>
    <w:rsid w:val="00227783"/>
    <w:rsid w:val="002301F9"/>
    <w:rsid w:val="00230D34"/>
    <w:rsid w:val="00230DBC"/>
    <w:rsid w:val="00231467"/>
    <w:rsid w:val="0023205F"/>
    <w:rsid w:val="0023342F"/>
    <w:rsid w:val="00233814"/>
    <w:rsid w:val="00233D24"/>
    <w:rsid w:val="002351DB"/>
    <w:rsid w:val="00236159"/>
    <w:rsid w:val="002363AF"/>
    <w:rsid w:val="00237C3C"/>
    <w:rsid w:val="00240212"/>
    <w:rsid w:val="00240DD2"/>
    <w:rsid w:val="00240E2A"/>
    <w:rsid w:val="002413DB"/>
    <w:rsid w:val="002415D3"/>
    <w:rsid w:val="00241985"/>
    <w:rsid w:val="00241D52"/>
    <w:rsid w:val="002420AF"/>
    <w:rsid w:val="002420E3"/>
    <w:rsid w:val="0024259A"/>
    <w:rsid w:val="002427CD"/>
    <w:rsid w:val="002429A8"/>
    <w:rsid w:val="00244B10"/>
    <w:rsid w:val="00244C82"/>
    <w:rsid w:val="00244DF3"/>
    <w:rsid w:val="00244E64"/>
    <w:rsid w:val="0024501E"/>
    <w:rsid w:val="00245862"/>
    <w:rsid w:val="00247102"/>
    <w:rsid w:val="002474BD"/>
    <w:rsid w:val="002519E2"/>
    <w:rsid w:val="00251F86"/>
    <w:rsid w:val="002532AB"/>
    <w:rsid w:val="002533B1"/>
    <w:rsid w:val="00253907"/>
    <w:rsid w:val="00254BAA"/>
    <w:rsid w:val="00254F03"/>
    <w:rsid w:val="00255398"/>
    <w:rsid w:val="002555A0"/>
    <w:rsid w:val="0025607E"/>
    <w:rsid w:val="00256BFB"/>
    <w:rsid w:val="00256DA6"/>
    <w:rsid w:val="00257886"/>
    <w:rsid w:val="00257D38"/>
    <w:rsid w:val="00260100"/>
    <w:rsid w:val="002611F8"/>
    <w:rsid w:val="00261F74"/>
    <w:rsid w:val="00262B55"/>
    <w:rsid w:val="00262EBE"/>
    <w:rsid w:val="002631B3"/>
    <w:rsid w:val="002633DC"/>
    <w:rsid w:val="002634F6"/>
    <w:rsid w:val="00263D72"/>
    <w:rsid w:val="00264B93"/>
    <w:rsid w:val="00265992"/>
    <w:rsid w:val="002659D0"/>
    <w:rsid w:val="00266237"/>
    <w:rsid w:val="002666FF"/>
    <w:rsid w:val="002667E7"/>
    <w:rsid w:val="0026683F"/>
    <w:rsid w:val="00266F08"/>
    <w:rsid w:val="0026770B"/>
    <w:rsid w:val="00267B4F"/>
    <w:rsid w:val="002713AA"/>
    <w:rsid w:val="00272A1D"/>
    <w:rsid w:val="0027308F"/>
    <w:rsid w:val="00273925"/>
    <w:rsid w:val="00273C16"/>
    <w:rsid w:val="0027457C"/>
    <w:rsid w:val="00274CE9"/>
    <w:rsid w:val="002755F5"/>
    <w:rsid w:val="00276448"/>
    <w:rsid w:val="0027669F"/>
    <w:rsid w:val="00276712"/>
    <w:rsid w:val="00276B14"/>
    <w:rsid w:val="00280199"/>
    <w:rsid w:val="00280297"/>
    <w:rsid w:val="00280C4F"/>
    <w:rsid w:val="0028302F"/>
    <w:rsid w:val="002838B7"/>
    <w:rsid w:val="00283E0B"/>
    <w:rsid w:val="00283EAB"/>
    <w:rsid w:val="00284CD3"/>
    <w:rsid w:val="00284EFB"/>
    <w:rsid w:val="002865BA"/>
    <w:rsid w:val="0028792D"/>
    <w:rsid w:val="00287937"/>
    <w:rsid w:val="002900A3"/>
    <w:rsid w:val="00290836"/>
    <w:rsid w:val="002910D9"/>
    <w:rsid w:val="00291173"/>
    <w:rsid w:val="00292202"/>
    <w:rsid w:val="002924EE"/>
    <w:rsid w:val="00292ABF"/>
    <w:rsid w:val="00293021"/>
    <w:rsid w:val="002939FD"/>
    <w:rsid w:val="00293FEC"/>
    <w:rsid w:val="002955E8"/>
    <w:rsid w:val="00295D5D"/>
    <w:rsid w:val="0029613A"/>
    <w:rsid w:val="00296B50"/>
    <w:rsid w:val="00297721"/>
    <w:rsid w:val="00297746"/>
    <w:rsid w:val="00297897"/>
    <w:rsid w:val="00297A2E"/>
    <w:rsid w:val="002A029B"/>
    <w:rsid w:val="002A0C9C"/>
    <w:rsid w:val="002A0F2F"/>
    <w:rsid w:val="002A3E01"/>
    <w:rsid w:val="002A41FD"/>
    <w:rsid w:val="002A5CEC"/>
    <w:rsid w:val="002A640D"/>
    <w:rsid w:val="002A69FD"/>
    <w:rsid w:val="002A6A91"/>
    <w:rsid w:val="002A6D65"/>
    <w:rsid w:val="002A78F1"/>
    <w:rsid w:val="002A7FED"/>
    <w:rsid w:val="002B05E7"/>
    <w:rsid w:val="002B0BDB"/>
    <w:rsid w:val="002B0D76"/>
    <w:rsid w:val="002B1277"/>
    <w:rsid w:val="002B1397"/>
    <w:rsid w:val="002B1E16"/>
    <w:rsid w:val="002B201C"/>
    <w:rsid w:val="002B33F4"/>
    <w:rsid w:val="002B3671"/>
    <w:rsid w:val="002B3A04"/>
    <w:rsid w:val="002B44C0"/>
    <w:rsid w:val="002B4AAF"/>
    <w:rsid w:val="002B57A1"/>
    <w:rsid w:val="002B5F19"/>
    <w:rsid w:val="002B68B8"/>
    <w:rsid w:val="002B6FEF"/>
    <w:rsid w:val="002C04D2"/>
    <w:rsid w:val="002C06C5"/>
    <w:rsid w:val="002C0720"/>
    <w:rsid w:val="002C0B8D"/>
    <w:rsid w:val="002C212B"/>
    <w:rsid w:val="002C2419"/>
    <w:rsid w:val="002C2645"/>
    <w:rsid w:val="002C279F"/>
    <w:rsid w:val="002C2ABE"/>
    <w:rsid w:val="002C4B7F"/>
    <w:rsid w:val="002C5857"/>
    <w:rsid w:val="002C70A5"/>
    <w:rsid w:val="002C7AF0"/>
    <w:rsid w:val="002D146C"/>
    <w:rsid w:val="002D17A5"/>
    <w:rsid w:val="002D2A68"/>
    <w:rsid w:val="002D3206"/>
    <w:rsid w:val="002D36E3"/>
    <w:rsid w:val="002D4FC5"/>
    <w:rsid w:val="002D5445"/>
    <w:rsid w:val="002D5F94"/>
    <w:rsid w:val="002D693F"/>
    <w:rsid w:val="002D7802"/>
    <w:rsid w:val="002E0202"/>
    <w:rsid w:val="002E1781"/>
    <w:rsid w:val="002E248E"/>
    <w:rsid w:val="002E3D74"/>
    <w:rsid w:val="002E3F42"/>
    <w:rsid w:val="002E43A4"/>
    <w:rsid w:val="002E4682"/>
    <w:rsid w:val="002E5154"/>
    <w:rsid w:val="002E52C4"/>
    <w:rsid w:val="002E71A1"/>
    <w:rsid w:val="002E732E"/>
    <w:rsid w:val="002F04A1"/>
    <w:rsid w:val="002F0670"/>
    <w:rsid w:val="002F0A17"/>
    <w:rsid w:val="002F0A27"/>
    <w:rsid w:val="002F150E"/>
    <w:rsid w:val="002F1614"/>
    <w:rsid w:val="002F1956"/>
    <w:rsid w:val="002F384B"/>
    <w:rsid w:val="002F3D2F"/>
    <w:rsid w:val="002F4C4B"/>
    <w:rsid w:val="002F5945"/>
    <w:rsid w:val="002F5C9C"/>
    <w:rsid w:val="002F5D90"/>
    <w:rsid w:val="002F6247"/>
    <w:rsid w:val="002F64B7"/>
    <w:rsid w:val="002F64F9"/>
    <w:rsid w:val="002F6880"/>
    <w:rsid w:val="002F6CD0"/>
    <w:rsid w:val="002F766F"/>
    <w:rsid w:val="00300EFD"/>
    <w:rsid w:val="00301AEB"/>
    <w:rsid w:val="00302627"/>
    <w:rsid w:val="00302B94"/>
    <w:rsid w:val="00303708"/>
    <w:rsid w:val="003041C5"/>
    <w:rsid w:val="00304920"/>
    <w:rsid w:val="00304B48"/>
    <w:rsid w:val="00304BEE"/>
    <w:rsid w:val="00304CF8"/>
    <w:rsid w:val="003054BD"/>
    <w:rsid w:val="00305E8E"/>
    <w:rsid w:val="003069A6"/>
    <w:rsid w:val="00307996"/>
    <w:rsid w:val="003079B0"/>
    <w:rsid w:val="003101E2"/>
    <w:rsid w:val="00310A6D"/>
    <w:rsid w:val="0031193A"/>
    <w:rsid w:val="003138EA"/>
    <w:rsid w:val="00313CE1"/>
    <w:rsid w:val="003155C9"/>
    <w:rsid w:val="00315FDB"/>
    <w:rsid w:val="00316A09"/>
    <w:rsid w:val="003170F4"/>
    <w:rsid w:val="003170FC"/>
    <w:rsid w:val="00317215"/>
    <w:rsid w:val="003202EB"/>
    <w:rsid w:val="00320365"/>
    <w:rsid w:val="00320970"/>
    <w:rsid w:val="003214CC"/>
    <w:rsid w:val="003217CF"/>
    <w:rsid w:val="00321C00"/>
    <w:rsid w:val="00321E85"/>
    <w:rsid w:val="00322618"/>
    <w:rsid w:val="00322AED"/>
    <w:rsid w:val="003238B5"/>
    <w:rsid w:val="00323CB8"/>
    <w:rsid w:val="00323EEB"/>
    <w:rsid w:val="00324AB0"/>
    <w:rsid w:val="00326474"/>
    <w:rsid w:val="003269B5"/>
    <w:rsid w:val="0032705B"/>
    <w:rsid w:val="00331599"/>
    <w:rsid w:val="00331B02"/>
    <w:rsid w:val="00332B37"/>
    <w:rsid w:val="0033408C"/>
    <w:rsid w:val="00334694"/>
    <w:rsid w:val="003346CE"/>
    <w:rsid w:val="003347E7"/>
    <w:rsid w:val="00335412"/>
    <w:rsid w:val="00335608"/>
    <w:rsid w:val="003370C1"/>
    <w:rsid w:val="003376AF"/>
    <w:rsid w:val="003417AB"/>
    <w:rsid w:val="00342348"/>
    <w:rsid w:val="00342531"/>
    <w:rsid w:val="00343324"/>
    <w:rsid w:val="0034344C"/>
    <w:rsid w:val="00343B6A"/>
    <w:rsid w:val="003440C8"/>
    <w:rsid w:val="0034425A"/>
    <w:rsid w:val="003446FE"/>
    <w:rsid w:val="003450F4"/>
    <w:rsid w:val="00345227"/>
    <w:rsid w:val="0034528E"/>
    <w:rsid w:val="00346DEE"/>
    <w:rsid w:val="0035000B"/>
    <w:rsid w:val="0035048E"/>
    <w:rsid w:val="00350C1D"/>
    <w:rsid w:val="00351730"/>
    <w:rsid w:val="003524AA"/>
    <w:rsid w:val="00354054"/>
    <w:rsid w:val="003561FC"/>
    <w:rsid w:val="0035676F"/>
    <w:rsid w:val="003567C7"/>
    <w:rsid w:val="00356812"/>
    <w:rsid w:val="00356AB5"/>
    <w:rsid w:val="003574F7"/>
    <w:rsid w:val="00357684"/>
    <w:rsid w:val="00360AA9"/>
    <w:rsid w:val="00360C9C"/>
    <w:rsid w:val="00360CB1"/>
    <w:rsid w:val="003618AA"/>
    <w:rsid w:val="003618B2"/>
    <w:rsid w:val="0036237D"/>
    <w:rsid w:val="00362D3D"/>
    <w:rsid w:val="00363D91"/>
    <w:rsid w:val="00363DA7"/>
    <w:rsid w:val="00363F7C"/>
    <w:rsid w:val="003640FE"/>
    <w:rsid w:val="00365698"/>
    <w:rsid w:val="00366384"/>
    <w:rsid w:val="00367345"/>
    <w:rsid w:val="00367D5F"/>
    <w:rsid w:val="00370021"/>
    <w:rsid w:val="0037090B"/>
    <w:rsid w:val="0037092C"/>
    <w:rsid w:val="00370B15"/>
    <w:rsid w:val="00370C8F"/>
    <w:rsid w:val="00372D80"/>
    <w:rsid w:val="00373121"/>
    <w:rsid w:val="003741A0"/>
    <w:rsid w:val="0037528C"/>
    <w:rsid w:val="0037572F"/>
    <w:rsid w:val="00376883"/>
    <w:rsid w:val="00377798"/>
    <w:rsid w:val="003807E6"/>
    <w:rsid w:val="0038111B"/>
    <w:rsid w:val="003811B2"/>
    <w:rsid w:val="003845A3"/>
    <w:rsid w:val="00384D23"/>
    <w:rsid w:val="00385414"/>
    <w:rsid w:val="00385824"/>
    <w:rsid w:val="00386606"/>
    <w:rsid w:val="00386DBD"/>
    <w:rsid w:val="00390EB1"/>
    <w:rsid w:val="00391826"/>
    <w:rsid w:val="00391984"/>
    <w:rsid w:val="00391A51"/>
    <w:rsid w:val="00391E7B"/>
    <w:rsid w:val="00392683"/>
    <w:rsid w:val="00392732"/>
    <w:rsid w:val="00392A1A"/>
    <w:rsid w:val="00393449"/>
    <w:rsid w:val="003936A7"/>
    <w:rsid w:val="00393911"/>
    <w:rsid w:val="003940E9"/>
    <w:rsid w:val="00394A1A"/>
    <w:rsid w:val="00394AD9"/>
    <w:rsid w:val="00395322"/>
    <w:rsid w:val="00395A72"/>
    <w:rsid w:val="00395BDF"/>
    <w:rsid w:val="00395D7E"/>
    <w:rsid w:val="00395E1D"/>
    <w:rsid w:val="00396103"/>
    <w:rsid w:val="00396DAB"/>
    <w:rsid w:val="003974D6"/>
    <w:rsid w:val="003A0041"/>
    <w:rsid w:val="003A055C"/>
    <w:rsid w:val="003A0CDC"/>
    <w:rsid w:val="003A221A"/>
    <w:rsid w:val="003A25E5"/>
    <w:rsid w:val="003A284D"/>
    <w:rsid w:val="003A469B"/>
    <w:rsid w:val="003A4B2D"/>
    <w:rsid w:val="003A4BC3"/>
    <w:rsid w:val="003A4D66"/>
    <w:rsid w:val="003A52BB"/>
    <w:rsid w:val="003A5712"/>
    <w:rsid w:val="003A5EE1"/>
    <w:rsid w:val="003A643A"/>
    <w:rsid w:val="003A6CCC"/>
    <w:rsid w:val="003A6DC2"/>
    <w:rsid w:val="003A7D5C"/>
    <w:rsid w:val="003B01C7"/>
    <w:rsid w:val="003B0D5C"/>
    <w:rsid w:val="003B2117"/>
    <w:rsid w:val="003B21D6"/>
    <w:rsid w:val="003B28CA"/>
    <w:rsid w:val="003B3A22"/>
    <w:rsid w:val="003B47EF"/>
    <w:rsid w:val="003B4B76"/>
    <w:rsid w:val="003B4F67"/>
    <w:rsid w:val="003B4FD6"/>
    <w:rsid w:val="003B5293"/>
    <w:rsid w:val="003B5458"/>
    <w:rsid w:val="003B597F"/>
    <w:rsid w:val="003B6201"/>
    <w:rsid w:val="003B70AB"/>
    <w:rsid w:val="003C088D"/>
    <w:rsid w:val="003C221A"/>
    <w:rsid w:val="003C3244"/>
    <w:rsid w:val="003C3774"/>
    <w:rsid w:val="003C484C"/>
    <w:rsid w:val="003C5F3E"/>
    <w:rsid w:val="003C630F"/>
    <w:rsid w:val="003C6AC0"/>
    <w:rsid w:val="003D0179"/>
    <w:rsid w:val="003D020E"/>
    <w:rsid w:val="003D0421"/>
    <w:rsid w:val="003D1883"/>
    <w:rsid w:val="003D1E7C"/>
    <w:rsid w:val="003D2C93"/>
    <w:rsid w:val="003D3E3E"/>
    <w:rsid w:val="003D46F4"/>
    <w:rsid w:val="003D5E11"/>
    <w:rsid w:val="003D6973"/>
    <w:rsid w:val="003D6D96"/>
    <w:rsid w:val="003D7B8F"/>
    <w:rsid w:val="003E2781"/>
    <w:rsid w:val="003E2BF6"/>
    <w:rsid w:val="003E352D"/>
    <w:rsid w:val="003E3A3F"/>
    <w:rsid w:val="003E3BED"/>
    <w:rsid w:val="003E4110"/>
    <w:rsid w:val="003E43CC"/>
    <w:rsid w:val="003E4F01"/>
    <w:rsid w:val="003E539B"/>
    <w:rsid w:val="003E5FF4"/>
    <w:rsid w:val="003E6945"/>
    <w:rsid w:val="003E70D9"/>
    <w:rsid w:val="003E7413"/>
    <w:rsid w:val="003E7BBC"/>
    <w:rsid w:val="003F0A62"/>
    <w:rsid w:val="003F15A3"/>
    <w:rsid w:val="003F178A"/>
    <w:rsid w:val="003F2BDD"/>
    <w:rsid w:val="003F2F3B"/>
    <w:rsid w:val="003F3D85"/>
    <w:rsid w:val="003F3F2A"/>
    <w:rsid w:val="003F472D"/>
    <w:rsid w:val="003F5E03"/>
    <w:rsid w:val="003F6182"/>
    <w:rsid w:val="003F7268"/>
    <w:rsid w:val="003F7B1F"/>
    <w:rsid w:val="004000A8"/>
    <w:rsid w:val="0040017C"/>
    <w:rsid w:val="004007EF"/>
    <w:rsid w:val="00400804"/>
    <w:rsid w:val="004009CC"/>
    <w:rsid w:val="00400E93"/>
    <w:rsid w:val="004011C0"/>
    <w:rsid w:val="004012D3"/>
    <w:rsid w:val="00401570"/>
    <w:rsid w:val="0040225A"/>
    <w:rsid w:val="004023D6"/>
    <w:rsid w:val="00403EF4"/>
    <w:rsid w:val="00404902"/>
    <w:rsid w:val="00404904"/>
    <w:rsid w:val="004064E3"/>
    <w:rsid w:val="004069B9"/>
    <w:rsid w:val="004079BB"/>
    <w:rsid w:val="00410809"/>
    <w:rsid w:val="00412239"/>
    <w:rsid w:val="00412C95"/>
    <w:rsid w:val="00412EA8"/>
    <w:rsid w:val="004130E9"/>
    <w:rsid w:val="00413202"/>
    <w:rsid w:val="0041342D"/>
    <w:rsid w:val="00413B6C"/>
    <w:rsid w:val="00413E1B"/>
    <w:rsid w:val="004143B7"/>
    <w:rsid w:val="00415A19"/>
    <w:rsid w:val="004162A9"/>
    <w:rsid w:val="00416B29"/>
    <w:rsid w:val="004215B4"/>
    <w:rsid w:val="0042164B"/>
    <w:rsid w:val="0042291D"/>
    <w:rsid w:val="004230C7"/>
    <w:rsid w:val="00423299"/>
    <w:rsid w:val="00424260"/>
    <w:rsid w:val="004266B8"/>
    <w:rsid w:val="00426826"/>
    <w:rsid w:val="00426B3A"/>
    <w:rsid w:val="00427E52"/>
    <w:rsid w:val="00427F65"/>
    <w:rsid w:val="004300FD"/>
    <w:rsid w:val="00430A8B"/>
    <w:rsid w:val="0043267E"/>
    <w:rsid w:val="0043276D"/>
    <w:rsid w:val="00432DC0"/>
    <w:rsid w:val="00433ED6"/>
    <w:rsid w:val="00434E9E"/>
    <w:rsid w:val="00435242"/>
    <w:rsid w:val="004355FD"/>
    <w:rsid w:val="00437BDB"/>
    <w:rsid w:val="00437CB1"/>
    <w:rsid w:val="00440EF7"/>
    <w:rsid w:val="00442181"/>
    <w:rsid w:val="00443DAF"/>
    <w:rsid w:val="00444681"/>
    <w:rsid w:val="00444BCB"/>
    <w:rsid w:val="00444EFA"/>
    <w:rsid w:val="0044531F"/>
    <w:rsid w:val="004460F6"/>
    <w:rsid w:val="004467E0"/>
    <w:rsid w:val="00446AB5"/>
    <w:rsid w:val="00447920"/>
    <w:rsid w:val="00447CFE"/>
    <w:rsid w:val="00451321"/>
    <w:rsid w:val="0045387D"/>
    <w:rsid w:val="00453F7B"/>
    <w:rsid w:val="00454BE4"/>
    <w:rsid w:val="00455FBB"/>
    <w:rsid w:val="00456727"/>
    <w:rsid w:val="00456971"/>
    <w:rsid w:val="004570EC"/>
    <w:rsid w:val="004605FA"/>
    <w:rsid w:val="00460B1F"/>
    <w:rsid w:val="00461556"/>
    <w:rsid w:val="00461F00"/>
    <w:rsid w:val="00461F18"/>
    <w:rsid w:val="004621B5"/>
    <w:rsid w:val="00462E90"/>
    <w:rsid w:val="00463246"/>
    <w:rsid w:val="0046563E"/>
    <w:rsid w:val="00467088"/>
    <w:rsid w:val="004677F1"/>
    <w:rsid w:val="00470EF8"/>
    <w:rsid w:val="00471265"/>
    <w:rsid w:val="0047287C"/>
    <w:rsid w:val="00472D45"/>
    <w:rsid w:val="00473303"/>
    <w:rsid w:val="00473CB1"/>
    <w:rsid w:val="0047475D"/>
    <w:rsid w:val="00474EC0"/>
    <w:rsid w:val="004754B6"/>
    <w:rsid w:val="00475C2D"/>
    <w:rsid w:val="00476CCF"/>
    <w:rsid w:val="00477089"/>
    <w:rsid w:val="00480B3B"/>
    <w:rsid w:val="00480BAB"/>
    <w:rsid w:val="00481832"/>
    <w:rsid w:val="00481F55"/>
    <w:rsid w:val="00482326"/>
    <w:rsid w:val="00482A59"/>
    <w:rsid w:val="00483512"/>
    <w:rsid w:val="00484717"/>
    <w:rsid w:val="00484878"/>
    <w:rsid w:val="004855E8"/>
    <w:rsid w:val="004861D5"/>
    <w:rsid w:val="0048651E"/>
    <w:rsid w:val="00487A1A"/>
    <w:rsid w:val="00490906"/>
    <w:rsid w:val="0049139E"/>
    <w:rsid w:val="0049272B"/>
    <w:rsid w:val="004931E1"/>
    <w:rsid w:val="004945F5"/>
    <w:rsid w:val="00494936"/>
    <w:rsid w:val="00494974"/>
    <w:rsid w:val="00495119"/>
    <w:rsid w:val="0049514A"/>
    <w:rsid w:val="004960C1"/>
    <w:rsid w:val="00496A22"/>
    <w:rsid w:val="00496B75"/>
    <w:rsid w:val="0049756D"/>
    <w:rsid w:val="004A058A"/>
    <w:rsid w:val="004A0E45"/>
    <w:rsid w:val="004A17E3"/>
    <w:rsid w:val="004A188F"/>
    <w:rsid w:val="004A2CD7"/>
    <w:rsid w:val="004A2E3E"/>
    <w:rsid w:val="004A3AD6"/>
    <w:rsid w:val="004A581A"/>
    <w:rsid w:val="004A6DFE"/>
    <w:rsid w:val="004B11E3"/>
    <w:rsid w:val="004B2459"/>
    <w:rsid w:val="004B24C6"/>
    <w:rsid w:val="004B293E"/>
    <w:rsid w:val="004B2B2C"/>
    <w:rsid w:val="004B46D8"/>
    <w:rsid w:val="004B5A40"/>
    <w:rsid w:val="004B65F7"/>
    <w:rsid w:val="004B66F6"/>
    <w:rsid w:val="004B682D"/>
    <w:rsid w:val="004B691C"/>
    <w:rsid w:val="004B6E09"/>
    <w:rsid w:val="004B6E5D"/>
    <w:rsid w:val="004B7123"/>
    <w:rsid w:val="004B77E8"/>
    <w:rsid w:val="004C07E7"/>
    <w:rsid w:val="004C1C8A"/>
    <w:rsid w:val="004C251B"/>
    <w:rsid w:val="004C386D"/>
    <w:rsid w:val="004C423E"/>
    <w:rsid w:val="004C446C"/>
    <w:rsid w:val="004C511D"/>
    <w:rsid w:val="004C6769"/>
    <w:rsid w:val="004C67DB"/>
    <w:rsid w:val="004C73F2"/>
    <w:rsid w:val="004CF7B2"/>
    <w:rsid w:val="004D0C8D"/>
    <w:rsid w:val="004D0FD8"/>
    <w:rsid w:val="004D30CF"/>
    <w:rsid w:val="004D33A5"/>
    <w:rsid w:val="004D351B"/>
    <w:rsid w:val="004D3C6E"/>
    <w:rsid w:val="004D3E16"/>
    <w:rsid w:val="004D4083"/>
    <w:rsid w:val="004D4325"/>
    <w:rsid w:val="004D43DE"/>
    <w:rsid w:val="004D4490"/>
    <w:rsid w:val="004D4A7B"/>
    <w:rsid w:val="004D62D6"/>
    <w:rsid w:val="004D6D84"/>
    <w:rsid w:val="004D7CCF"/>
    <w:rsid w:val="004E04ED"/>
    <w:rsid w:val="004E0B57"/>
    <w:rsid w:val="004E1A9A"/>
    <w:rsid w:val="004E2C0D"/>
    <w:rsid w:val="004E323C"/>
    <w:rsid w:val="004E38D9"/>
    <w:rsid w:val="004E3FD1"/>
    <w:rsid w:val="004E3FD5"/>
    <w:rsid w:val="004E4F48"/>
    <w:rsid w:val="004E6782"/>
    <w:rsid w:val="004E78D6"/>
    <w:rsid w:val="004F0873"/>
    <w:rsid w:val="004F11C9"/>
    <w:rsid w:val="004F1B9C"/>
    <w:rsid w:val="004F2408"/>
    <w:rsid w:val="004F2743"/>
    <w:rsid w:val="004F2ABB"/>
    <w:rsid w:val="004F2D88"/>
    <w:rsid w:val="004F37C1"/>
    <w:rsid w:val="004F3B9B"/>
    <w:rsid w:val="004F4246"/>
    <w:rsid w:val="004F47E1"/>
    <w:rsid w:val="004F488E"/>
    <w:rsid w:val="004F539A"/>
    <w:rsid w:val="004F6F01"/>
    <w:rsid w:val="004F7003"/>
    <w:rsid w:val="004F774B"/>
    <w:rsid w:val="004F7F1F"/>
    <w:rsid w:val="00500BAE"/>
    <w:rsid w:val="005011AA"/>
    <w:rsid w:val="0050255C"/>
    <w:rsid w:val="00502785"/>
    <w:rsid w:val="005038CD"/>
    <w:rsid w:val="00503CA3"/>
    <w:rsid w:val="00504735"/>
    <w:rsid w:val="00504F1B"/>
    <w:rsid w:val="00504F6F"/>
    <w:rsid w:val="0050511F"/>
    <w:rsid w:val="00505358"/>
    <w:rsid w:val="0050637A"/>
    <w:rsid w:val="005068F7"/>
    <w:rsid w:val="0050756F"/>
    <w:rsid w:val="00507637"/>
    <w:rsid w:val="00507847"/>
    <w:rsid w:val="00511A83"/>
    <w:rsid w:val="00512BCE"/>
    <w:rsid w:val="005144F8"/>
    <w:rsid w:val="00514895"/>
    <w:rsid w:val="00514A0E"/>
    <w:rsid w:val="005159D8"/>
    <w:rsid w:val="0051627A"/>
    <w:rsid w:val="00516283"/>
    <w:rsid w:val="0051654D"/>
    <w:rsid w:val="005212CD"/>
    <w:rsid w:val="00521AE0"/>
    <w:rsid w:val="00521EDD"/>
    <w:rsid w:val="00522AA1"/>
    <w:rsid w:val="00523789"/>
    <w:rsid w:val="005249AC"/>
    <w:rsid w:val="00525224"/>
    <w:rsid w:val="00526A66"/>
    <w:rsid w:val="005302B7"/>
    <w:rsid w:val="005309AD"/>
    <w:rsid w:val="00530D54"/>
    <w:rsid w:val="00532C22"/>
    <w:rsid w:val="00533C8C"/>
    <w:rsid w:val="00533CE4"/>
    <w:rsid w:val="00534831"/>
    <w:rsid w:val="00534C18"/>
    <w:rsid w:val="005351EA"/>
    <w:rsid w:val="00535D85"/>
    <w:rsid w:val="0053698F"/>
    <w:rsid w:val="00536A73"/>
    <w:rsid w:val="00536F11"/>
    <w:rsid w:val="00537E6C"/>
    <w:rsid w:val="005404BA"/>
    <w:rsid w:val="00541DF9"/>
    <w:rsid w:val="00542812"/>
    <w:rsid w:val="00542CD2"/>
    <w:rsid w:val="0054327B"/>
    <w:rsid w:val="005434D8"/>
    <w:rsid w:val="00543739"/>
    <w:rsid w:val="00544684"/>
    <w:rsid w:val="00544D87"/>
    <w:rsid w:val="0054509B"/>
    <w:rsid w:val="005450CF"/>
    <w:rsid w:val="005452EC"/>
    <w:rsid w:val="0054560F"/>
    <w:rsid w:val="00545E82"/>
    <w:rsid w:val="00545FB1"/>
    <w:rsid w:val="005460E0"/>
    <w:rsid w:val="00546830"/>
    <w:rsid w:val="00547352"/>
    <w:rsid w:val="00547AC6"/>
    <w:rsid w:val="0054C4E5"/>
    <w:rsid w:val="00550483"/>
    <w:rsid w:val="00550664"/>
    <w:rsid w:val="005506E3"/>
    <w:rsid w:val="00554713"/>
    <w:rsid w:val="00554E46"/>
    <w:rsid w:val="00556190"/>
    <w:rsid w:val="0055669B"/>
    <w:rsid w:val="00556B71"/>
    <w:rsid w:val="00556FBF"/>
    <w:rsid w:val="0055750A"/>
    <w:rsid w:val="00557A64"/>
    <w:rsid w:val="00557D21"/>
    <w:rsid w:val="00561A52"/>
    <w:rsid w:val="00561B42"/>
    <w:rsid w:val="00564300"/>
    <w:rsid w:val="0056476A"/>
    <w:rsid w:val="00564AEF"/>
    <w:rsid w:val="005650E6"/>
    <w:rsid w:val="005670F7"/>
    <w:rsid w:val="00567291"/>
    <w:rsid w:val="0056749E"/>
    <w:rsid w:val="00567701"/>
    <w:rsid w:val="00567B38"/>
    <w:rsid w:val="005709FD"/>
    <w:rsid w:val="00571B1C"/>
    <w:rsid w:val="00571F01"/>
    <w:rsid w:val="005721D7"/>
    <w:rsid w:val="005725EB"/>
    <w:rsid w:val="005729B2"/>
    <w:rsid w:val="00574181"/>
    <w:rsid w:val="005748BF"/>
    <w:rsid w:val="00575ED2"/>
    <w:rsid w:val="00576BC9"/>
    <w:rsid w:val="00576C1D"/>
    <w:rsid w:val="00576D9A"/>
    <w:rsid w:val="0057761A"/>
    <w:rsid w:val="00577839"/>
    <w:rsid w:val="00577D2F"/>
    <w:rsid w:val="00577D59"/>
    <w:rsid w:val="00580B1E"/>
    <w:rsid w:val="0058137C"/>
    <w:rsid w:val="00581DEF"/>
    <w:rsid w:val="00582281"/>
    <w:rsid w:val="00582D12"/>
    <w:rsid w:val="00582F6D"/>
    <w:rsid w:val="00582FCA"/>
    <w:rsid w:val="00583939"/>
    <w:rsid w:val="00583E23"/>
    <w:rsid w:val="00583EF8"/>
    <w:rsid w:val="0058461F"/>
    <w:rsid w:val="005857AB"/>
    <w:rsid w:val="00585D7D"/>
    <w:rsid w:val="00585F28"/>
    <w:rsid w:val="00586048"/>
    <w:rsid w:val="00586177"/>
    <w:rsid w:val="005862C8"/>
    <w:rsid w:val="00587183"/>
    <w:rsid w:val="0058732C"/>
    <w:rsid w:val="00590A70"/>
    <w:rsid w:val="00591A4F"/>
    <w:rsid w:val="00591E39"/>
    <w:rsid w:val="00592A7D"/>
    <w:rsid w:val="005931BE"/>
    <w:rsid w:val="0059327D"/>
    <w:rsid w:val="0059370F"/>
    <w:rsid w:val="005940B9"/>
    <w:rsid w:val="00594549"/>
    <w:rsid w:val="005948E8"/>
    <w:rsid w:val="00594A44"/>
    <w:rsid w:val="00595C49"/>
    <w:rsid w:val="0059623D"/>
    <w:rsid w:val="00596391"/>
    <w:rsid w:val="005964BA"/>
    <w:rsid w:val="00596ACA"/>
    <w:rsid w:val="0059793D"/>
    <w:rsid w:val="005A049F"/>
    <w:rsid w:val="005A0764"/>
    <w:rsid w:val="005A0E02"/>
    <w:rsid w:val="005A1ABA"/>
    <w:rsid w:val="005A27DA"/>
    <w:rsid w:val="005A2E0C"/>
    <w:rsid w:val="005A32C9"/>
    <w:rsid w:val="005A33EB"/>
    <w:rsid w:val="005A3845"/>
    <w:rsid w:val="005A4395"/>
    <w:rsid w:val="005A47B5"/>
    <w:rsid w:val="005A4911"/>
    <w:rsid w:val="005A4CF9"/>
    <w:rsid w:val="005A5C2F"/>
    <w:rsid w:val="005A62D7"/>
    <w:rsid w:val="005A6B71"/>
    <w:rsid w:val="005A6DFF"/>
    <w:rsid w:val="005A7243"/>
    <w:rsid w:val="005B0791"/>
    <w:rsid w:val="005B24DD"/>
    <w:rsid w:val="005B31D8"/>
    <w:rsid w:val="005B4D06"/>
    <w:rsid w:val="005B5060"/>
    <w:rsid w:val="005B5959"/>
    <w:rsid w:val="005B5A0D"/>
    <w:rsid w:val="005B5D08"/>
    <w:rsid w:val="005B6165"/>
    <w:rsid w:val="005C01D0"/>
    <w:rsid w:val="005C0A49"/>
    <w:rsid w:val="005C0FB9"/>
    <w:rsid w:val="005C15EA"/>
    <w:rsid w:val="005C2B85"/>
    <w:rsid w:val="005C33EE"/>
    <w:rsid w:val="005C4CDC"/>
    <w:rsid w:val="005C5885"/>
    <w:rsid w:val="005C665E"/>
    <w:rsid w:val="005C7D62"/>
    <w:rsid w:val="005C7DB0"/>
    <w:rsid w:val="005D0D43"/>
    <w:rsid w:val="005D0D49"/>
    <w:rsid w:val="005D12D6"/>
    <w:rsid w:val="005D176A"/>
    <w:rsid w:val="005D2E97"/>
    <w:rsid w:val="005D397C"/>
    <w:rsid w:val="005D4234"/>
    <w:rsid w:val="005D497B"/>
    <w:rsid w:val="005D4FA0"/>
    <w:rsid w:val="005D591E"/>
    <w:rsid w:val="005D5E55"/>
    <w:rsid w:val="005D7082"/>
    <w:rsid w:val="005D74BC"/>
    <w:rsid w:val="005D7CD9"/>
    <w:rsid w:val="005E10DA"/>
    <w:rsid w:val="005E11FE"/>
    <w:rsid w:val="005E1D9D"/>
    <w:rsid w:val="005E269A"/>
    <w:rsid w:val="005E4844"/>
    <w:rsid w:val="005E4C88"/>
    <w:rsid w:val="005E5376"/>
    <w:rsid w:val="005E542B"/>
    <w:rsid w:val="005E5CF3"/>
    <w:rsid w:val="005E7F22"/>
    <w:rsid w:val="005E7FAB"/>
    <w:rsid w:val="005F0772"/>
    <w:rsid w:val="005F0F3F"/>
    <w:rsid w:val="005F14E0"/>
    <w:rsid w:val="005F18FD"/>
    <w:rsid w:val="005F19DD"/>
    <w:rsid w:val="005F2943"/>
    <w:rsid w:val="005F4BA2"/>
    <w:rsid w:val="005F4CBB"/>
    <w:rsid w:val="005F4E70"/>
    <w:rsid w:val="005F5972"/>
    <w:rsid w:val="005F5ACA"/>
    <w:rsid w:val="005F636F"/>
    <w:rsid w:val="005F70FC"/>
    <w:rsid w:val="005F7CC2"/>
    <w:rsid w:val="00600059"/>
    <w:rsid w:val="00601505"/>
    <w:rsid w:val="00601DD6"/>
    <w:rsid w:val="00602F1E"/>
    <w:rsid w:val="006041FD"/>
    <w:rsid w:val="006046DA"/>
    <w:rsid w:val="00605AA1"/>
    <w:rsid w:val="00605B10"/>
    <w:rsid w:val="006060CB"/>
    <w:rsid w:val="00610FF2"/>
    <w:rsid w:val="0061111F"/>
    <w:rsid w:val="00613B63"/>
    <w:rsid w:val="0061474D"/>
    <w:rsid w:val="00614D25"/>
    <w:rsid w:val="00614D68"/>
    <w:rsid w:val="00614D8B"/>
    <w:rsid w:val="00615765"/>
    <w:rsid w:val="0061618F"/>
    <w:rsid w:val="006171FF"/>
    <w:rsid w:val="006176CD"/>
    <w:rsid w:val="006177C5"/>
    <w:rsid w:val="0062160A"/>
    <w:rsid w:val="00622028"/>
    <w:rsid w:val="00622A05"/>
    <w:rsid w:val="00622A1E"/>
    <w:rsid w:val="00623366"/>
    <w:rsid w:val="00623A35"/>
    <w:rsid w:val="006253DC"/>
    <w:rsid w:val="006256B0"/>
    <w:rsid w:val="00630186"/>
    <w:rsid w:val="006301FF"/>
    <w:rsid w:val="006303B5"/>
    <w:rsid w:val="006315C3"/>
    <w:rsid w:val="00631721"/>
    <w:rsid w:val="0063215F"/>
    <w:rsid w:val="00632371"/>
    <w:rsid w:val="0063258D"/>
    <w:rsid w:val="006326FA"/>
    <w:rsid w:val="006331B2"/>
    <w:rsid w:val="00634080"/>
    <w:rsid w:val="00634961"/>
    <w:rsid w:val="00635B69"/>
    <w:rsid w:val="00636F28"/>
    <w:rsid w:val="0064211C"/>
    <w:rsid w:val="006424AE"/>
    <w:rsid w:val="00642F78"/>
    <w:rsid w:val="00643510"/>
    <w:rsid w:val="006438AB"/>
    <w:rsid w:val="00643D89"/>
    <w:rsid w:val="00644EB8"/>
    <w:rsid w:val="00646E5B"/>
    <w:rsid w:val="006479CC"/>
    <w:rsid w:val="00650025"/>
    <w:rsid w:val="006508FF"/>
    <w:rsid w:val="00650F0D"/>
    <w:rsid w:val="00651843"/>
    <w:rsid w:val="00652052"/>
    <w:rsid w:val="00652441"/>
    <w:rsid w:val="00652A3C"/>
    <w:rsid w:val="00653159"/>
    <w:rsid w:val="00653574"/>
    <w:rsid w:val="00653575"/>
    <w:rsid w:val="00653730"/>
    <w:rsid w:val="006613EB"/>
    <w:rsid w:val="00661468"/>
    <w:rsid w:val="006618F3"/>
    <w:rsid w:val="00661A61"/>
    <w:rsid w:val="00663ACF"/>
    <w:rsid w:val="00663BAC"/>
    <w:rsid w:val="00663D62"/>
    <w:rsid w:val="006640D1"/>
    <w:rsid w:val="00665584"/>
    <w:rsid w:val="00670248"/>
    <w:rsid w:val="00670D50"/>
    <w:rsid w:val="00670FD2"/>
    <w:rsid w:val="00671C63"/>
    <w:rsid w:val="00671C68"/>
    <w:rsid w:val="00672AA9"/>
    <w:rsid w:val="00673052"/>
    <w:rsid w:val="00673AA4"/>
    <w:rsid w:val="00675531"/>
    <w:rsid w:val="00675940"/>
    <w:rsid w:val="00676027"/>
    <w:rsid w:val="006804D8"/>
    <w:rsid w:val="006807F4"/>
    <w:rsid w:val="0068234D"/>
    <w:rsid w:val="00682610"/>
    <w:rsid w:val="00682783"/>
    <w:rsid w:val="00683296"/>
    <w:rsid w:val="006839B1"/>
    <w:rsid w:val="006844A2"/>
    <w:rsid w:val="00684670"/>
    <w:rsid w:val="00684936"/>
    <w:rsid w:val="00685650"/>
    <w:rsid w:val="00685F52"/>
    <w:rsid w:val="00687586"/>
    <w:rsid w:val="00687E29"/>
    <w:rsid w:val="00690CD9"/>
    <w:rsid w:val="00691B2A"/>
    <w:rsid w:val="00692010"/>
    <w:rsid w:val="0069594E"/>
    <w:rsid w:val="00695B11"/>
    <w:rsid w:val="00695BCA"/>
    <w:rsid w:val="0069667D"/>
    <w:rsid w:val="00697457"/>
    <w:rsid w:val="006A133A"/>
    <w:rsid w:val="006A1799"/>
    <w:rsid w:val="006A21B5"/>
    <w:rsid w:val="006A2259"/>
    <w:rsid w:val="006A2F49"/>
    <w:rsid w:val="006A41A1"/>
    <w:rsid w:val="006A51B5"/>
    <w:rsid w:val="006B00D6"/>
    <w:rsid w:val="006B0187"/>
    <w:rsid w:val="006B0D2C"/>
    <w:rsid w:val="006B11B1"/>
    <w:rsid w:val="006B1CC5"/>
    <w:rsid w:val="006B221D"/>
    <w:rsid w:val="006B248A"/>
    <w:rsid w:val="006B27D4"/>
    <w:rsid w:val="006B3C31"/>
    <w:rsid w:val="006B4D33"/>
    <w:rsid w:val="006B5D7F"/>
    <w:rsid w:val="006B6807"/>
    <w:rsid w:val="006B68FE"/>
    <w:rsid w:val="006B6C35"/>
    <w:rsid w:val="006B72D6"/>
    <w:rsid w:val="006C42C7"/>
    <w:rsid w:val="006C47F6"/>
    <w:rsid w:val="006C58DF"/>
    <w:rsid w:val="006C5F3D"/>
    <w:rsid w:val="006C6AB2"/>
    <w:rsid w:val="006C771C"/>
    <w:rsid w:val="006C7EAA"/>
    <w:rsid w:val="006D058B"/>
    <w:rsid w:val="006D0ADC"/>
    <w:rsid w:val="006D1967"/>
    <w:rsid w:val="006D2E05"/>
    <w:rsid w:val="006D358C"/>
    <w:rsid w:val="006D50D0"/>
    <w:rsid w:val="006D6091"/>
    <w:rsid w:val="006D64C5"/>
    <w:rsid w:val="006D6957"/>
    <w:rsid w:val="006E1BBB"/>
    <w:rsid w:val="006E2688"/>
    <w:rsid w:val="006E26FF"/>
    <w:rsid w:val="006E2C93"/>
    <w:rsid w:val="006E3055"/>
    <w:rsid w:val="006E34C2"/>
    <w:rsid w:val="006E3A60"/>
    <w:rsid w:val="006E4183"/>
    <w:rsid w:val="006E527C"/>
    <w:rsid w:val="006E5AAB"/>
    <w:rsid w:val="006E61BE"/>
    <w:rsid w:val="006E6C7A"/>
    <w:rsid w:val="006E6E75"/>
    <w:rsid w:val="006E726F"/>
    <w:rsid w:val="006F03B3"/>
    <w:rsid w:val="006F0EC9"/>
    <w:rsid w:val="006F0FA4"/>
    <w:rsid w:val="006F1BB7"/>
    <w:rsid w:val="006F1CA4"/>
    <w:rsid w:val="006F1CFE"/>
    <w:rsid w:val="006F25EB"/>
    <w:rsid w:val="006F30D6"/>
    <w:rsid w:val="006F3919"/>
    <w:rsid w:val="006F423C"/>
    <w:rsid w:val="006F48A1"/>
    <w:rsid w:val="006F5A4B"/>
    <w:rsid w:val="006F5C55"/>
    <w:rsid w:val="006F6865"/>
    <w:rsid w:val="00700331"/>
    <w:rsid w:val="00701387"/>
    <w:rsid w:val="00701F87"/>
    <w:rsid w:val="00702318"/>
    <w:rsid w:val="00702539"/>
    <w:rsid w:val="0070299E"/>
    <w:rsid w:val="00702CAC"/>
    <w:rsid w:val="0070447A"/>
    <w:rsid w:val="0070543C"/>
    <w:rsid w:val="007054BB"/>
    <w:rsid w:val="0070734F"/>
    <w:rsid w:val="00707797"/>
    <w:rsid w:val="0070793D"/>
    <w:rsid w:val="00707960"/>
    <w:rsid w:val="007100CF"/>
    <w:rsid w:val="007101FE"/>
    <w:rsid w:val="00710481"/>
    <w:rsid w:val="00712EBF"/>
    <w:rsid w:val="0071387B"/>
    <w:rsid w:val="00713C03"/>
    <w:rsid w:val="00713E61"/>
    <w:rsid w:val="0071450D"/>
    <w:rsid w:val="00714981"/>
    <w:rsid w:val="00714A66"/>
    <w:rsid w:val="00715400"/>
    <w:rsid w:val="0071555A"/>
    <w:rsid w:val="00717092"/>
    <w:rsid w:val="007179FD"/>
    <w:rsid w:val="00717BFE"/>
    <w:rsid w:val="00720483"/>
    <w:rsid w:val="00720C78"/>
    <w:rsid w:val="0072247D"/>
    <w:rsid w:val="00722BE7"/>
    <w:rsid w:val="00722D3B"/>
    <w:rsid w:val="00723EFF"/>
    <w:rsid w:val="0072432D"/>
    <w:rsid w:val="00725438"/>
    <w:rsid w:val="00725B1B"/>
    <w:rsid w:val="00725EC6"/>
    <w:rsid w:val="0072655D"/>
    <w:rsid w:val="00726ED4"/>
    <w:rsid w:val="00727BC9"/>
    <w:rsid w:val="00727D80"/>
    <w:rsid w:val="00727DCE"/>
    <w:rsid w:val="007300C8"/>
    <w:rsid w:val="00730BF4"/>
    <w:rsid w:val="00731005"/>
    <w:rsid w:val="00731419"/>
    <w:rsid w:val="00731AC6"/>
    <w:rsid w:val="00732621"/>
    <w:rsid w:val="0073314D"/>
    <w:rsid w:val="00733D29"/>
    <w:rsid w:val="007341EE"/>
    <w:rsid w:val="0073434B"/>
    <w:rsid w:val="00734943"/>
    <w:rsid w:val="00734A74"/>
    <w:rsid w:val="00734C27"/>
    <w:rsid w:val="00734FF9"/>
    <w:rsid w:val="00736CC5"/>
    <w:rsid w:val="00736DC9"/>
    <w:rsid w:val="00737016"/>
    <w:rsid w:val="007377AE"/>
    <w:rsid w:val="00737851"/>
    <w:rsid w:val="00737F43"/>
    <w:rsid w:val="0074054E"/>
    <w:rsid w:val="00740AD9"/>
    <w:rsid w:val="00740CF5"/>
    <w:rsid w:val="00742A73"/>
    <w:rsid w:val="00742CD2"/>
    <w:rsid w:val="00743328"/>
    <w:rsid w:val="00743684"/>
    <w:rsid w:val="00743708"/>
    <w:rsid w:val="0074375F"/>
    <w:rsid w:val="0074382A"/>
    <w:rsid w:val="00743C6C"/>
    <w:rsid w:val="00745A3E"/>
    <w:rsid w:val="0074638C"/>
    <w:rsid w:val="0074689B"/>
    <w:rsid w:val="00746EAC"/>
    <w:rsid w:val="00747DED"/>
    <w:rsid w:val="00750FF9"/>
    <w:rsid w:val="00751564"/>
    <w:rsid w:val="007516AB"/>
    <w:rsid w:val="00751904"/>
    <w:rsid w:val="00752CDD"/>
    <w:rsid w:val="00752D7C"/>
    <w:rsid w:val="00753385"/>
    <w:rsid w:val="00753DDC"/>
    <w:rsid w:val="00753F16"/>
    <w:rsid w:val="00754110"/>
    <w:rsid w:val="007559B6"/>
    <w:rsid w:val="00755CA4"/>
    <w:rsid w:val="00756C03"/>
    <w:rsid w:val="00757DCC"/>
    <w:rsid w:val="007608FD"/>
    <w:rsid w:val="00763828"/>
    <w:rsid w:val="007641EF"/>
    <w:rsid w:val="00765183"/>
    <w:rsid w:val="0076555B"/>
    <w:rsid w:val="00766451"/>
    <w:rsid w:val="00766764"/>
    <w:rsid w:val="00766ABC"/>
    <w:rsid w:val="00766E5A"/>
    <w:rsid w:val="007674C8"/>
    <w:rsid w:val="00767B30"/>
    <w:rsid w:val="007706F1"/>
    <w:rsid w:val="00772295"/>
    <w:rsid w:val="00772FDA"/>
    <w:rsid w:val="007741E0"/>
    <w:rsid w:val="00775274"/>
    <w:rsid w:val="00775BA0"/>
    <w:rsid w:val="007761CD"/>
    <w:rsid w:val="00781A59"/>
    <w:rsid w:val="007823BE"/>
    <w:rsid w:val="00783024"/>
    <w:rsid w:val="007834E3"/>
    <w:rsid w:val="00785385"/>
    <w:rsid w:val="00785C00"/>
    <w:rsid w:val="0078D36C"/>
    <w:rsid w:val="00790A37"/>
    <w:rsid w:val="0079136A"/>
    <w:rsid w:val="00792A8B"/>
    <w:rsid w:val="00792C57"/>
    <w:rsid w:val="007931D1"/>
    <w:rsid w:val="0079369A"/>
    <w:rsid w:val="00793EB2"/>
    <w:rsid w:val="00794672"/>
    <w:rsid w:val="00794B53"/>
    <w:rsid w:val="007959D2"/>
    <w:rsid w:val="00795B06"/>
    <w:rsid w:val="00796201"/>
    <w:rsid w:val="00796EFE"/>
    <w:rsid w:val="00797FCE"/>
    <w:rsid w:val="007A032B"/>
    <w:rsid w:val="007A0D01"/>
    <w:rsid w:val="007A0ED9"/>
    <w:rsid w:val="007A15FD"/>
    <w:rsid w:val="007A1909"/>
    <w:rsid w:val="007A249F"/>
    <w:rsid w:val="007A2DC9"/>
    <w:rsid w:val="007A2F96"/>
    <w:rsid w:val="007A4390"/>
    <w:rsid w:val="007A4EF0"/>
    <w:rsid w:val="007A59E0"/>
    <w:rsid w:val="007A6371"/>
    <w:rsid w:val="007A6727"/>
    <w:rsid w:val="007A6C87"/>
    <w:rsid w:val="007A77D4"/>
    <w:rsid w:val="007B0C3E"/>
    <w:rsid w:val="007B11A5"/>
    <w:rsid w:val="007B1295"/>
    <w:rsid w:val="007B24C2"/>
    <w:rsid w:val="007B3A17"/>
    <w:rsid w:val="007B3D5A"/>
    <w:rsid w:val="007B43BC"/>
    <w:rsid w:val="007B52BC"/>
    <w:rsid w:val="007B5D37"/>
    <w:rsid w:val="007B5D44"/>
    <w:rsid w:val="007B78B8"/>
    <w:rsid w:val="007B7D5D"/>
    <w:rsid w:val="007C0410"/>
    <w:rsid w:val="007C0A7B"/>
    <w:rsid w:val="007C0AFD"/>
    <w:rsid w:val="007C1746"/>
    <w:rsid w:val="007C25D6"/>
    <w:rsid w:val="007C271A"/>
    <w:rsid w:val="007C3103"/>
    <w:rsid w:val="007C4723"/>
    <w:rsid w:val="007C4D4C"/>
    <w:rsid w:val="007C5863"/>
    <w:rsid w:val="007C5A7E"/>
    <w:rsid w:val="007C62C7"/>
    <w:rsid w:val="007C637F"/>
    <w:rsid w:val="007C65F8"/>
    <w:rsid w:val="007C71A0"/>
    <w:rsid w:val="007C772E"/>
    <w:rsid w:val="007D0BAD"/>
    <w:rsid w:val="007D16F4"/>
    <w:rsid w:val="007D1FA7"/>
    <w:rsid w:val="007D301C"/>
    <w:rsid w:val="007D30E6"/>
    <w:rsid w:val="007D3E8C"/>
    <w:rsid w:val="007D535E"/>
    <w:rsid w:val="007D5AC7"/>
    <w:rsid w:val="007D5C53"/>
    <w:rsid w:val="007D5F62"/>
    <w:rsid w:val="007D6AA4"/>
    <w:rsid w:val="007D72E9"/>
    <w:rsid w:val="007D77CA"/>
    <w:rsid w:val="007D7EF4"/>
    <w:rsid w:val="007D7F17"/>
    <w:rsid w:val="007E00E0"/>
    <w:rsid w:val="007E0115"/>
    <w:rsid w:val="007E08A8"/>
    <w:rsid w:val="007E1031"/>
    <w:rsid w:val="007E15F5"/>
    <w:rsid w:val="007E18A8"/>
    <w:rsid w:val="007E1D17"/>
    <w:rsid w:val="007E29A7"/>
    <w:rsid w:val="007E2C24"/>
    <w:rsid w:val="007E378B"/>
    <w:rsid w:val="007E3B15"/>
    <w:rsid w:val="007E3BC4"/>
    <w:rsid w:val="007E4C14"/>
    <w:rsid w:val="007E4EF4"/>
    <w:rsid w:val="007E5398"/>
    <w:rsid w:val="007E60B7"/>
    <w:rsid w:val="007E6290"/>
    <w:rsid w:val="007E6329"/>
    <w:rsid w:val="007E769B"/>
    <w:rsid w:val="007F04BE"/>
    <w:rsid w:val="007F2906"/>
    <w:rsid w:val="007F29CC"/>
    <w:rsid w:val="007F3431"/>
    <w:rsid w:val="007F41FB"/>
    <w:rsid w:val="007F50F9"/>
    <w:rsid w:val="007F646B"/>
    <w:rsid w:val="007F71FA"/>
    <w:rsid w:val="007F72E9"/>
    <w:rsid w:val="007F7B60"/>
    <w:rsid w:val="00800140"/>
    <w:rsid w:val="00800465"/>
    <w:rsid w:val="008007E1"/>
    <w:rsid w:val="00801A81"/>
    <w:rsid w:val="00801F8C"/>
    <w:rsid w:val="00801FFF"/>
    <w:rsid w:val="00802250"/>
    <w:rsid w:val="00803107"/>
    <w:rsid w:val="00803C7D"/>
    <w:rsid w:val="00803D0B"/>
    <w:rsid w:val="008048AD"/>
    <w:rsid w:val="00804C4B"/>
    <w:rsid w:val="00804DD8"/>
    <w:rsid w:val="00805F96"/>
    <w:rsid w:val="00806FCA"/>
    <w:rsid w:val="0080729D"/>
    <w:rsid w:val="00807AA3"/>
    <w:rsid w:val="0081077B"/>
    <w:rsid w:val="00810D56"/>
    <w:rsid w:val="0081115D"/>
    <w:rsid w:val="008129FC"/>
    <w:rsid w:val="0081369C"/>
    <w:rsid w:val="00814BB0"/>
    <w:rsid w:val="00814CB0"/>
    <w:rsid w:val="00815D3B"/>
    <w:rsid w:val="008164B3"/>
    <w:rsid w:val="00816516"/>
    <w:rsid w:val="00816C04"/>
    <w:rsid w:val="00817E6F"/>
    <w:rsid w:val="0082169B"/>
    <w:rsid w:val="008216DA"/>
    <w:rsid w:val="008220CF"/>
    <w:rsid w:val="008227FD"/>
    <w:rsid w:val="008246BD"/>
    <w:rsid w:val="008254DF"/>
    <w:rsid w:val="00826243"/>
    <w:rsid w:val="0082769B"/>
    <w:rsid w:val="00827A90"/>
    <w:rsid w:val="00832D28"/>
    <w:rsid w:val="00832EBB"/>
    <w:rsid w:val="00833217"/>
    <w:rsid w:val="00833AE5"/>
    <w:rsid w:val="00834140"/>
    <w:rsid w:val="0083484D"/>
    <w:rsid w:val="00834941"/>
    <w:rsid w:val="00834E42"/>
    <w:rsid w:val="0083564D"/>
    <w:rsid w:val="00836667"/>
    <w:rsid w:val="008374C9"/>
    <w:rsid w:val="00837617"/>
    <w:rsid w:val="00840308"/>
    <w:rsid w:val="00840C97"/>
    <w:rsid w:val="0084112A"/>
    <w:rsid w:val="00841619"/>
    <w:rsid w:val="00843729"/>
    <w:rsid w:val="008439AE"/>
    <w:rsid w:val="0084455B"/>
    <w:rsid w:val="008453BD"/>
    <w:rsid w:val="008475B0"/>
    <w:rsid w:val="00847B2F"/>
    <w:rsid w:val="00850F86"/>
    <w:rsid w:val="0085127B"/>
    <w:rsid w:val="00851EFD"/>
    <w:rsid w:val="0085232A"/>
    <w:rsid w:val="00853CB4"/>
    <w:rsid w:val="00853E1F"/>
    <w:rsid w:val="00853E61"/>
    <w:rsid w:val="00854EBE"/>
    <w:rsid w:val="008557D2"/>
    <w:rsid w:val="0085588A"/>
    <w:rsid w:val="00855954"/>
    <w:rsid w:val="00855CC3"/>
    <w:rsid w:val="00856ABE"/>
    <w:rsid w:val="00857A1F"/>
    <w:rsid w:val="00857C89"/>
    <w:rsid w:val="0086034A"/>
    <w:rsid w:val="00860443"/>
    <w:rsid w:val="00860681"/>
    <w:rsid w:val="008609C5"/>
    <w:rsid w:val="00860FCD"/>
    <w:rsid w:val="00861407"/>
    <w:rsid w:val="00861AEE"/>
    <w:rsid w:val="008627D9"/>
    <w:rsid w:val="008630AA"/>
    <w:rsid w:val="0086484B"/>
    <w:rsid w:val="00865992"/>
    <w:rsid w:val="00866496"/>
    <w:rsid w:val="00870165"/>
    <w:rsid w:val="008711CC"/>
    <w:rsid w:val="008727EC"/>
    <w:rsid w:val="00872B3D"/>
    <w:rsid w:val="008749A1"/>
    <w:rsid w:val="00874F8B"/>
    <w:rsid w:val="00874F91"/>
    <w:rsid w:val="0087516C"/>
    <w:rsid w:val="008758B7"/>
    <w:rsid w:val="008759E2"/>
    <w:rsid w:val="008768B5"/>
    <w:rsid w:val="00876F41"/>
    <w:rsid w:val="008773A3"/>
    <w:rsid w:val="008779C0"/>
    <w:rsid w:val="00877B3E"/>
    <w:rsid w:val="008813C8"/>
    <w:rsid w:val="00882BA1"/>
    <w:rsid w:val="00882EE3"/>
    <w:rsid w:val="008832B2"/>
    <w:rsid w:val="00884691"/>
    <w:rsid w:val="008865E5"/>
    <w:rsid w:val="00886B57"/>
    <w:rsid w:val="00886D6B"/>
    <w:rsid w:val="00887918"/>
    <w:rsid w:val="00887C23"/>
    <w:rsid w:val="00890AC8"/>
    <w:rsid w:val="008917E1"/>
    <w:rsid w:val="00892157"/>
    <w:rsid w:val="00892A48"/>
    <w:rsid w:val="00893233"/>
    <w:rsid w:val="00893A39"/>
    <w:rsid w:val="00895229"/>
    <w:rsid w:val="008953B8"/>
    <w:rsid w:val="00895A98"/>
    <w:rsid w:val="0089659D"/>
    <w:rsid w:val="00896639"/>
    <w:rsid w:val="00896AEC"/>
    <w:rsid w:val="008971C3"/>
    <w:rsid w:val="00897387"/>
    <w:rsid w:val="00897543"/>
    <w:rsid w:val="00897AD6"/>
    <w:rsid w:val="008A066E"/>
    <w:rsid w:val="008A0FA0"/>
    <w:rsid w:val="008A214B"/>
    <w:rsid w:val="008A2810"/>
    <w:rsid w:val="008A2F55"/>
    <w:rsid w:val="008A4237"/>
    <w:rsid w:val="008A44DE"/>
    <w:rsid w:val="008A499F"/>
    <w:rsid w:val="008A49C9"/>
    <w:rsid w:val="008A624B"/>
    <w:rsid w:val="008A6594"/>
    <w:rsid w:val="008A7577"/>
    <w:rsid w:val="008B0A97"/>
    <w:rsid w:val="008B0C8C"/>
    <w:rsid w:val="008B0CEE"/>
    <w:rsid w:val="008B12DA"/>
    <w:rsid w:val="008B1EE7"/>
    <w:rsid w:val="008B27DF"/>
    <w:rsid w:val="008B43BD"/>
    <w:rsid w:val="008B4C67"/>
    <w:rsid w:val="008B5081"/>
    <w:rsid w:val="008B554E"/>
    <w:rsid w:val="008B5AC9"/>
    <w:rsid w:val="008B6278"/>
    <w:rsid w:val="008B6D33"/>
    <w:rsid w:val="008B6D82"/>
    <w:rsid w:val="008B7521"/>
    <w:rsid w:val="008C2CAB"/>
    <w:rsid w:val="008C3643"/>
    <w:rsid w:val="008C4325"/>
    <w:rsid w:val="008C5BFE"/>
    <w:rsid w:val="008C5C01"/>
    <w:rsid w:val="008C5E5F"/>
    <w:rsid w:val="008C6ED7"/>
    <w:rsid w:val="008C6FE7"/>
    <w:rsid w:val="008C71D5"/>
    <w:rsid w:val="008C791E"/>
    <w:rsid w:val="008C7DF7"/>
    <w:rsid w:val="008D0611"/>
    <w:rsid w:val="008D2837"/>
    <w:rsid w:val="008D2881"/>
    <w:rsid w:val="008D34C1"/>
    <w:rsid w:val="008D3688"/>
    <w:rsid w:val="008D6980"/>
    <w:rsid w:val="008D70C3"/>
    <w:rsid w:val="008D7345"/>
    <w:rsid w:val="008D75A1"/>
    <w:rsid w:val="008D7E32"/>
    <w:rsid w:val="008E089C"/>
    <w:rsid w:val="008E0EAC"/>
    <w:rsid w:val="008E105A"/>
    <w:rsid w:val="008E141E"/>
    <w:rsid w:val="008E15CD"/>
    <w:rsid w:val="008E1B9A"/>
    <w:rsid w:val="008E229D"/>
    <w:rsid w:val="008E2AE4"/>
    <w:rsid w:val="008E3439"/>
    <w:rsid w:val="008E646E"/>
    <w:rsid w:val="008E6D11"/>
    <w:rsid w:val="008E6D3B"/>
    <w:rsid w:val="008F0491"/>
    <w:rsid w:val="008F1FA0"/>
    <w:rsid w:val="008F2CE1"/>
    <w:rsid w:val="008F2FE8"/>
    <w:rsid w:val="008F363A"/>
    <w:rsid w:val="008F4102"/>
    <w:rsid w:val="008F692B"/>
    <w:rsid w:val="008F7BCB"/>
    <w:rsid w:val="009001AB"/>
    <w:rsid w:val="00900787"/>
    <w:rsid w:val="00901097"/>
    <w:rsid w:val="009016FA"/>
    <w:rsid w:val="009019DD"/>
    <w:rsid w:val="009029CA"/>
    <w:rsid w:val="00902C41"/>
    <w:rsid w:val="00902F8F"/>
    <w:rsid w:val="00904B7D"/>
    <w:rsid w:val="00904F75"/>
    <w:rsid w:val="00906E50"/>
    <w:rsid w:val="00907B42"/>
    <w:rsid w:val="00910CD5"/>
    <w:rsid w:val="00910D95"/>
    <w:rsid w:val="00911652"/>
    <w:rsid w:val="00911687"/>
    <w:rsid w:val="0091340D"/>
    <w:rsid w:val="00913928"/>
    <w:rsid w:val="00914D4D"/>
    <w:rsid w:val="009161A9"/>
    <w:rsid w:val="00917C3B"/>
    <w:rsid w:val="009223A4"/>
    <w:rsid w:val="00922CB7"/>
    <w:rsid w:val="00922F02"/>
    <w:rsid w:val="00924124"/>
    <w:rsid w:val="0092497D"/>
    <w:rsid w:val="00924A8B"/>
    <w:rsid w:val="00925923"/>
    <w:rsid w:val="0093050D"/>
    <w:rsid w:val="00932028"/>
    <w:rsid w:val="009348BB"/>
    <w:rsid w:val="009360F8"/>
    <w:rsid w:val="009364B9"/>
    <w:rsid w:val="009366AC"/>
    <w:rsid w:val="00937AD0"/>
    <w:rsid w:val="00937FD4"/>
    <w:rsid w:val="0094133A"/>
    <w:rsid w:val="00941BAE"/>
    <w:rsid w:val="00941C90"/>
    <w:rsid w:val="00941EC1"/>
    <w:rsid w:val="00942085"/>
    <w:rsid w:val="00942F20"/>
    <w:rsid w:val="0094316A"/>
    <w:rsid w:val="00943810"/>
    <w:rsid w:val="00944F8F"/>
    <w:rsid w:val="00946E30"/>
    <w:rsid w:val="00947E41"/>
    <w:rsid w:val="00951D78"/>
    <w:rsid w:val="00951F95"/>
    <w:rsid w:val="00952B83"/>
    <w:rsid w:val="00952C8B"/>
    <w:rsid w:val="00953121"/>
    <w:rsid w:val="009537A3"/>
    <w:rsid w:val="00953B20"/>
    <w:rsid w:val="009545C6"/>
    <w:rsid w:val="00954B20"/>
    <w:rsid w:val="00954F35"/>
    <w:rsid w:val="00957D34"/>
    <w:rsid w:val="0096173E"/>
    <w:rsid w:val="00961CCF"/>
    <w:rsid w:val="00965399"/>
    <w:rsid w:val="009657D1"/>
    <w:rsid w:val="00965A19"/>
    <w:rsid w:val="00965E0E"/>
    <w:rsid w:val="00965F8D"/>
    <w:rsid w:val="009661F0"/>
    <w:rsid w:val="009668F8"/>
    <w:rsid w:val="00970297"/>
    <w:rsid w:val="00970B75"/>
    <w:rsid w:val="00971A0D"/>
    <w:rsid w:val="0097235E"/>
    <w:rsid w:val="00972A72"/>
    <w:rsid w:val="00973AD7"/>
    <w:rsid w:val="00974EF4"/>
    <w:rsid w:val="0097511B"/>
    <w:rsid w:val="00975715"/>
    <w:rsid w:val="00975B6A"/>
    <w:rsid w:val="0097617A"/>
    <w:rsid w:val="0097725B"/>
    <w:rsid w:val="00977832"/>
    <w:rsid w:val="00980A47"/>
    <w:rsid w:val="00981460"/>
    <w:rsid w:val="00981696"/>
    <w:rsid w:val="00982A48"/>
    <w:rsid w:val="0098321D"/>
    <w:rsid w:val="009836EE"/>
    <w:rsid w:val="009843E4"/>
    <w:rsid w:val="009848B5"/>
    <w:rsid w:val="009848FE"/>
    <w:rsid w:val="00985FBA"/>
    <w:rsid w:val="00985FDD"/>
    <w:rsid w:val="00985FFE"/>
    <w:rsid w:val="00986E59"/>
    <w:rsid w:val="00986ED6"/>
    <w:rsid w:val="00987065"/>
    <w:rsid w:val="00987F14"/>
    <w:rsid w:val="009900DD"/>
    <w:rsid w:val="00990614"/>
    <w:rsid w:val="009928B6"/>
    <w:rsid w:val="00993035"/>
    <w:rsid w:val="009953FF"/>
    <w:rsid w:val="009972EC"/>
    <w:rsid w:val="009A0970"/>
    <w:rsid w:val="009A1064"/>
    <w:rsid w:val="009A2411"/>
    <w:rsid w:val="009A2613"/>
    <w:rsid w:val="009A2825"/>
    <w:rsid w:val="009A2B22"/>
    <w:rsid w:val="009A30E6"/>
    <w:rsid w:val="009A5330"/>
    <w:rsid w:val="009A646D"/>
    <w:rsid w:val="009A7F02"/>
    <w:rsid w:val="009B06B9"/>
    <w:rsid w:val="009B11EF"/>
    <w:rsid w:val="009B15B3"/>
    <w:rsid w:val="009B2064"/>
    <w:rsid w:val="009B22F2"/>
    <w:rsid w:val="009B2A76"/>
    <w:rsid w:val="009B447D"/>
    <w:rsid w:val="009B5D6A"/>
    <w:rsid w:val="009B608C"/>
    <w:rsid w:val="009B60A6"/>
    <w:rsid w:val="009B63E8"/>
    <w:rsid w:val="009B63F4"/>
    <w:rsid w:val="009B6C9D"/>
    <w:rsid w:val="009C10DC"/>
    <w:rsid w:val="009C1D85"/>
    <w:rsid w:val="009C1F7C"/>
    <w:rsid w:val="009C44F6"/>
    <w:rsid w:val="009C450F"/>
    <w:rsid w:val="009C52CB"/>
    <w:rsid w:val="009C56C3"/>
    <w:rsid w:val="009C5930"/>
    <w:rsid w:val="009C658D"/>
    <w:rsid w:val="009C7453"/>
    <w:rsid w:val="009D050D"/>
    <w:rsid w:val="009D07BC"/>
    <w:rsid w:val="009D0A8C"/>
    <w:rsid w:val="009D1182"/>
    <w:rsid w:val="009D1B6E"/>
    <w:rsid w:val="009D268C"/>
    <w:rsid w:val="009D2765"/>
    <w:rsid w:val="009D2CED"/>
    <w:rsid w:val="009D302C"/>
    <w:rsid w:val="009D3328"/>
    <w:rsid w:val="009D35EB"/>
    <w:rsid w:val="009D3DA8"/>
    <w:rsid w:val="009D4CF3"/>
    <w:rsid w:val="009D4D0B"/>
    <w:rsid w:val="009D6232"/>
    <w:rsid w:val="009D735F"/>
    <w:rsid w:val="009D79D6"/>
    <w:rsid w:val="009E1F59"/>
    <w:rsid w:val="009E32AF"/>
    <w:rsid w:val="009E36D3"/>
    <w:rsid w:val="009E450E"/>
    <w:rsid w:val="009E454F"/>
    <w:rsid w:val="009E4F08"/>
    <w:rsid w:val="009E636F"/>
    <w:rsid w:val="009E63EB"/>
    <w:rsid w:val="009F13C5"/>
    <w:rsid w:val="009F1F90"/>
    <w:rsid w:val="009F218F"/>
    <w:rsid w:val="009F37A6"/>
    <w:rsid w:val="009F3BFA"/>
    <w:rsid w:val="009F3EF6"/>
    <w:rsid w:val="009F4A47"/>
    <w:rsid w:val="009F558A"/>
    <w:rsid w:val="00A01304"/>
    <w:rsid w:val="00A01340"/>
    <w:rsid w:val="00A01A80"/>
    <w:rsid w:val="00A01EB0"/>
    <w:rsid w:val="00A021AE"/>
    <w:rsid w:val="00A022D1"/>
    <w:rsid w:val="00A027DA"/>
    <w:rsid w:val="00A02B34"/>
    <w:rsid w:val="00A0314A"/>
    <w:rsid w:val="00A0317C"/>
    <w:rsid w:val="00A03322"/>
    <w:rsid w:val="00A0371A"/>
    <w:rsid w:val="00A0466A"/>
    <w:rsid w:val="00A06809"/>
    <w:rsid w:val="00A069C6"/>
    <w:rsid w:val="00A06FF8"/>
    <w:rsid w:val="00A07289"/>
    <w:rsid w:val="00A07BB3"/>
    <w:rsid w:val="00A10437"/>
    <w:rsid w:val="00A12F6E"/>
    <w:rsid w:val="00A134E2"/>
    <w:rsid w:val="00A13FB0"/>
    <w:rsid w:val="00A1427E"/>
    <w:rsid w:val="00A14E39"/>
    <w:rsid w:val="00A151DD"/>
    <w:rsid w:val="00A15C7B"/>
    <w:rsid w:val="00A16D9E"/>
    <w:rsid w:val="00A1746E"/>
    <w:rsid w:val="00A20E9A"/>
    <w:rsid w:val="00A21135"/>
    <w:rsid w:val="00A21233"/>
    <w:rsid w:val="00A213ED"/>
    <w:rsid w:val="00A22BBF"/>
    <w:rsid w:val="00A22E00"/>
    <w:rsid w:val="00A230F8"/>
    <w:rsid w:val="00A2364E"/>
    <w:rsid w:val="00A24545"/>
    <w:rsid w:val="00A248AA"/>
    <w:rsid w:val="00A24DE9"/>
    <w:rsid w:val="00A25164"/>
    <w:rsid w:val="00A2562F"/>
    <w:rsid w:val="00A259DC"/>
    <w:rsid w:val="00A26507"/>
    <w:rsid w:val="00A26BDF"/>
    <w:rsid w:val="00A26EA1"/>
    <w:rsid w:val="00A26F26"/>
    <w:rsid w:val="00A278A6"/>
    <w:rsid w:val="00A308C2"/>
    <w:rsid w:val="00A30B62"/>
    <w:rsid w:val="00A3144F"/>
    <w:rsid w:val="00A31E9C"/>
    <w:rsid w:val="00A32F39"/>
    <w:rsid w:val="00A352DD"/>
    <w:rsid w:val="00A35CF8"/>
    <w:rsid w:val="00A369FC"/>
    <w:rsid w:val="00A36F35"/>
    <w:rsid w:val="00A37294"/>
    <w:rsid w:val="00A3B46B"/>
    <w:rsid w:val="00A40871"/>
    <w:rsid w:val="00A41408"/>
    <w:rsid w:val="00A41559"/>
    <w:rsid w:val="00A41BBE"/>
    <w:rsid w:val="00A42288"/>
    <w:rsid w:val="00A4229D"/>
    <w:rsid w:val="00A4238C"/>
    <w:rsid w:val="00A43AEC"/>
    <w:rsid w:val="00A43CDB"/>
    <w:rsid w:val="00A44772"/>
    <w:rsid w:val="00A5004F"/>
    <w:rsid w:val="00A501B8"/>
    <w:rsid w:val="00A51D77"/>
    <w:rsid w:val="00A529CB"/>
    <w:rsid w:val="00A52CAD"/>
    <w:rsid w:val="00A530E6"/>
    <w:rsid w:val="00A534A0"/>
    <w:rsid w:val="00A53982"/>
    <w:rsid w:val="00A5417D"/>
    <w:rsid w:val="00A54DAF"/>
    <w:rsid w:val="00A55A67"/>
    <w:rsid w:val="00A56CB0"/>
    <w:rsid w:val="00A57F86"/>
    <w:rsid w:val="00A61047"/>
    <w:rsid w:val="00A610BD"/>
    <w:rsid w:val="00A61EC8"/>
    <w:rsid w:val="00A61F7B"/>
    <w:rsid w:val="00A62C17"/>
    <w:rsid w:val="00A62CAD"/>
    <w:rsid w:val="00A637C5"/>
    <w:rsid w:val="00A6423F"/>
    <w:rsid w:val="00A645A6"/>
    <w:rsid w:val="00A66C95"/>
    <w:rsid w:val="00A6780E"/>
    <w:rsid w:val="00A67E16"/>
    <w:rsid w:val="00A67FB7"/>
    <w:rsid w:val="00A70B3E"/>
    <w:rsid w:val="00A70E0A"/>
    <w:rsid w:val="00A71C14"/>
    <w:rsid w:val="00A72AE9"/>
    <w:rsid w:val="00A72C92"/>
    <w:rsid w:val="00A72D7C"/>
    <w:rsid w:val="00A7414C"/>
    <w:rsid w:val="00A74496"/>
    <w:rsid w:val="00A74C64"/>
    <w:rsid w:val="00A75428"/>
    <w:rsid w:val="00A777D3"/>
    <w:rsid w:val="00A779B4"/>
    <w:rsid w:val="00A77E1C"/>
    <w:rsid w:val="00A81212"/>
    <w:rsid w:val="00A8146A"/>
    <w:rsid w:val="00A83092"/>
    <w:rsid w:val="00A83BD7"/>
    <w:rsid w:val="00A847E8"/>
    <w:rsid w:val="00A84BB2"/>
    <w:rsid w:val="00A84C90"/>
    <w:rsid w:val="00A86417"/>
    <w:rsid w:val="00A8642F"/>
    <w:rsid w:val="00A86BFF"/>
    <w:rsid w:val="00A87969"/>
    <w:rsid w:val="00A90473"/>
    <w:rsid w:val="00A90CF7"/>
    <w:rsid w:val="00A90E2C"/>
    <w:rsid w:val="00A91636"/>
    <w:rsid w:val="00A91D7E"/>
    <w:rsid w:val="00A923AB"/>
    <w:rsid w:val="00A92DCB"/>
    <w:rsid w:val="00A93298"/>
    <w:rsid w:val="00A94210"/>
    <w:rsid w:val="00A944D2"/>
    <w:rsid w:val="00A94975"/>
    <w:rsid w:val="00A959FB"/>
    <w:rsid w:val="00A95D34"/>
    <w:rsid w:val="00A96B1D"/>
    <w:rsid w:val="00A979AA"/>
    <w:rsid w:val="00AA0153"/>
    <w:rsid w:val="00AA022B"/>
    <w:rsid w:val="00AA0571"/>
    <w:rsid w:val="00AA210B"/>
    <w:rsid w:val="00AA2C13"/>
    <w:rsid w:val="00AA36EF"/>
    <w:rsid w:val="00AA492F"/>
    <w:rsid w:val="00AA78B5"/>
    <w:rsid w:val="00AB0869"/>
    <w:rsid w:val="00AB0D9D"/>
    <w:rsid w:val="00AB15DF"/>
    <w:rsid w:val="00AB1B96"/>
    <w:rsid w:val="00AB2563"/>
    <w:rsid w:val="00AB2C41"/>
    <w:rsid w:val="00AB3025"/>
    <w:rsid w:val="00AB4504"/>
    <w:rsid w:val="00AB5215"/>
    <w:rsid w:val="00AB5640"/>
    <w:rsid w:val="00AB60D4"/>
    <w:rsid w:val="00AB764A"/>
    <w:rsid w:val="00AB78AB"/>
    <w:rsid w:val="00AC0022"/>
    <w:rsid w:val="00AC03C4"/>
    <w:rsid w:val="00AC2D80"/>
    <w:rsid w:val="00AC3042"/>
    <w:rsid w:val="00AC3E7C"/>
    <w:rsid w:val="00AC468D"/>
    <w:rsid w:val="00AC4EBA"/>
    <w:rsid w:val="00AC51B4"/>
    <w:rsid w:val="00AC5460"/>
    <w:rsid w:val="00AC5D9F"/>
    <w:rsid w:val="00AC60B9"/>
    <w:rsid w:val="00AC6EAE"/>
    <w:rsid w:val="00AC76FE"/>
    <w:rsid w:val="00AC7B62"/>
    <w:rsid w:val="00AD018F"/>
    <w:rsid w:val="00AD1C6F"/>
    <w:rsid w:val="00AD1F00"/>
    <w:rsid w:val="00AD38CA"/>
    <w:rsid w:val="00AD3ADC"/>
    <w:rsid w:val="00AD3DC9"/>
    <w:rsid w:val="00AD4266"/>
    <w:rsid w:val="00AD43DA"/>
    <w:rsid w:val="00AD54C1"/>
    <w:rsid w:val="00AD7F03"/>
    <w:rsid w:val="00AE065A"/>
    <w:rsid w:val="00AE2113"/>
    <w:rsid w:val="00AE2551"/>
    <w:rsid w:val="00AE2BF0"/>
    <w:rsid w:val="00AE4412"/>
    <w:rsid w:val="00AE6532"/>
    <w:rsid w:val="00AE6D0D"/>
    <w:rsid w:val="00AE729B"/>
    <w:rsid w:val="00AE7369"/>
    <w:rsid w:val="00AE76FF"/>
    <w:rsid w:val="00AE7718"/>
    <w:rsid w:val="00AF00B4"/>
    <w:rsid w:val="00AF0A9E"/>
    <w:rsid w:val="00AF0EDA"/>
    <w:rsid w:val="00AF1436"/>
    <w:rsid w:val="00AF1879"/>
    <w:rsid w:val="00AF1ABC"/>
    <w:rsid w:val="00AF2269"/>
    <w:rsid w:val="00AF36CA"/>
    <w:rsid w:val="00AF42A7"/>
    <w:rsid w:val="00AF4740"/>
    <w:rsid w:val="00AF5A3F"/>
    <w:rsid w:val="00AF5AA1"/>
    <w:rsid w:val="00AF5D44"/>
    <w:rsid w:val="00AF7314"/>
    <w:rsid w:val="00AF76D7"/>
    <w:rsid w:val="00AF7DD1"/>
    <w:rsid w:val="00AF7F87"/>
    <w:rsid w:val="00B00205"/>
    <w:rsid w:val="00B00973"/>
    <w:rsid w:val="00B0099B"/>
    <w:rsid w:val="00B00BA8"/>
    <w:rsid w:val="00B01AAF"/>
    <w:rsid w:val="00B020B6"/>
    <w:rsid w:val="00B032DC"/>
    <w:rsid w:val="00B03829"/>
    <w:rsid w:val="00B04236"/>
    <w:rsid w:val="00B049E1"/>
    <w:rsid w:val="00B04A92"/>
    <w:rsid w:val="00B06E43"/>
    <w:rsid w:val="00B06F70"/>
    <w:rsid w:val="00B06FDE"/>
    <w:rsid w:val="00B07076"/>
    <w:rsid w:val="00B0709A"/>
    <w:rsid w:val="00B074FB"/>
    <w:rsid w:val="00B07710"/>
    <w:rsid w:val="00B100A3"/>
    <w:rsid w:val="00B101DD"/>
    <w:rsid w:val="00B1077A"/>
    <w:rsid w:val="00B11179"/>
    <w:rsid w:val="00B11CD6"/>
    <w:rsid w:val="00B121B8"/>
    <w:rsid w:val="00B12462"/>
    <w:rsid w:val="00B135FF"/>
    <w:rsid w:val="00B13687"/>
    <w:rsid w:val="00B13823"/>
    <w:rsid w:val="00B13B82"/>
    <w:rsid w:val="00B1590F"/>
    <w:rsid w:val="00B15B32"/>
    <w:rsid w:val="00B15DC3"/>
    <w:rsid w:val="00B15F6F"/>
    <w:rsid w:val="00B16139"/>
    <w:rsid w:val="00B162B8"/>
    <w:rsid w:val="00B166D6"/>
    <w:rsid w:val="00B166EE"/>
    <w:rsid w:val="00B17629"/>
    <w:rsid w:val="00B203C7"/>
    <w:rsid w:val="00B208E6"/>
    <w:rsid w:val="00B21A01"/>
    <w:rsid w:val="00B21F47"/>
    <w:rsid w:val="00B225B8"/>
    <w:rsid w:val="00B2282B"/>
    <w:rsid w:val="00B27455"/>
    <w:rsid w:val="00B3112D"/>
    <w:rsid w:val="00B314A5"/>
    <w:rsid w:val="00B316AC"/>
    <w:rsid w:val="00B32790"/>
    <w:rsid w:val="00B3280C"/>
    <w:rsid w:val="00B32AC3"/>
    <w:rsid w:val="00B32E70"/>
    <w:rsid w:val="00B334F9"/>
    <w:rsid w:val="00B34010"/>
    <w:rsid w:val="00B341F0"/>
    <w:rsid w:val="00B3443B"/>
    <w:rsid w:val="00B3500D"/>
    <w:rsid w:val="00B3706B"/>
    <w:rsid w:val="00B372E5"/>
    <w:rsid w:val="00B404C3"/>
    <w:rsid w:val="00B417E1"/>
    <w:rsid w:val="00B41BE1"/>
    <w:rsid w:val="00B423D9"/>
    <w:rsid w:val="00B44B76"/>
    <w:rsid w:val="00B4533E"/>
    <w:rsid w:val="00B4593A"/>
    <w:rsid w:val="00B46208"/>
    <w:rsid w:val="00B46D48"/>
    <w:rsid w:val="00B47428"/>
    <w:rsid w:val="00B47470"/>
    <w:rsid w:val="00B50732"/>
    <w:rsid w:val="00B507F7"/>
    <w:rsid w:val="00B50BBF"/>
    <w:rsid w:val="00B51FEE"/>
    <w:rsid w:val="00B52856"/>
    <w:rsid w:val="00B52FBB"/>
    <w:rsid w:val="00B5354E"/>
    <w:rsid w:val="00B53813"/>
    <w:rsid w:val="00B539C2"/>
    <w:rsid w:val="00B54A3A"/>
    <w:rsid w:val="00B54D8B"/>
    <w:rsid w:val="00B5558A"/>
    <w:rsid w:val="00B55B24"/>
    <w:rsid w:val="00B55E0A"/>
    <w:rsid w:val="00B55EF1"/>
    <w:rsid w:val="00B563E8"/>
    <w:rsid w:val="00B56C6E"/>
    <w:rsid w:val="00B5715A"/>
    <w:rsid w:val="00B60942"/>
    <w:rsid w:val="00B60A67"/>
    <w:rsid w:val="00B60BFF"/>
    <w:rsid w:val="00B60C8F"/>
    <w:rsid w:val="00B61D5D"/>
    <w:rsid w:val="00B62AA6"/>
    <w:rsid w:val="00B63046"/>
    <w:rsid w:val="00B64DBA"/>
    <w:rsid w:val="00B660C2"/>
    <w:rsid w:val="00B6668E"/>
    <w:rsid w:val="00B6739B"/>
    <w:rsid w:val="00B678C1"/>
    <w:rsid w:val="00B72E6E"/>
    <w:rsid w:val="00B732C1"/>
    <w:rsid w:val="00B7547C"/>
    <w:rsid w:val="00B77342"/>
    <w:rsid w:val="00B7766E"/>
    <w:rsid w:val="00B8109E"/>
    <w:rsid w:val="00B810C7"/>
    <w:rsid w:val="00B82D81"/>
    <w:rsid w:val="00B83551"/>
    <w:rsid w:val="00B8447F"/>
    <w:rsid w:val="00B8475F"/>
    <w:rsid w:val="00B854E6"/>
    <w:rsid w:val="00B8564E"/>
    <w:rsid w:val="00B85DBB"/>
    <w:rsid w:val="00B862DC"/>
    <w:rsid w:val="00B8718C"/>
    <w:rsid w:val="00B90325"/>
    <w:rsid w:val="00B906F4"/>
    <w:rsid w:val="00B90B29"/>
    <w:rsid w:val="00B9110D"/>
    <w:rsid w:val="00B911F1"/>
    <w:rsid w:val="00B91524"/>
    <w:rsid w:val="00B9447D"/>
    <w:rsid w:val="00B94BC2"/>
    <w:rsid w:val="00B95058"/>
    <w:rsid w:val="00B954F6"/>
    <w:rsid w:val="00B95565"/>
    <w:rsid w:val="00B95C53"/>
    <w:rsid w:val="00B96C94"/>
    <w:rsid w:val="00B976E3"/>
    <w:rsid w:val="00BA0B62"/>
    <w:rsid w:val="00BA0EB6"/>
    <w:rsid w:val="00BA0F7E"/>
    <w:rsid w:val="00BA14BC"/>
    <w:rsid w:val="00BA1BAB"/>
    <w:rsid w:val="00BA4364"/>
    <w:rsid w:val="00BA458C"/>
    <w:rsid w:val="00BA472D"/>
    <w:rsid w:val="00BA5323"/>
    <w:rsid w:val="00BA548A"/>
    <w:rsid w:val="00BA55A3"/>
    <w:rsid w:val="00BA57A8"/>
    <w:rsid w:val="00BA60BB"/>
    <w:rsid w:val="00BA62D7"/>
    <w:rsid w:val="00BA664D"/>
    <w:rsid w:val="00BB0010"/>
    <w:rsid w:val="00BB05EB"/>
    <w:rsid w:val="00BB1DEF"/>
    <w:rsid w:val="00BB40AC"/>
    <w:rsid w:val="00BB4189"/>
    <w:rsid w:val="00BB5AE0"/>
    <w:rsid w:val="00BB60DA"/>
    <w:rsid w:val="00BB6187"/>
    <w:rsid w:val="00BB7CD9"/>
    <w:rsid w:val="00BC021F"/>
    <w:rsid w:val="00BC1556"/>
    <w:rsid w:val="00BC210F"/>
    <w:rsid w:val="00BC2A2D"/>
    <w:rsid w:val="00BC2A92"/>
    <w:rsid w:val="00BC427F"/>
    <w:rsid w:val="00BC45A4"/>
    <w:rsid w:val="00BC4C40"/>
    <w:rsid w:val="00BC5158"/>
    <w:rsid w:val="00BC5552"/>
    <w:rsid w:val="00BC56BC"/>
    <w:rsid w:val="00BC5F70"/>
    <w:rsid w:val="00BC6F1E"/>
    <w:rsid w:val="00BC78B8"/>
    <w:rsid w:val="00BC7E29"/>
    <w:rsid w:val="00BD017C"/>
    <w:rsid w:val="00BD0700"/>
    <w:rsid w:val="00BD35D1"/>
    <w:rsid w:val="00BD4420"/>
    <w:rsid w:val="00BD475C"/>
    <w:rsid w:val="00BD47AB"/>
    <w:rsid w:val="00BD5172"/>
    <w:rsid w:val="00BD52C3"/>
    <w:rsid w:val="00BD5EB8"/>
    <w:rsid w:val="00BD5ED3"/>
    <w:rsid w:val="00BD61B2"/>
    <w:rsid w:val="00BD74C9"/>
    <w:rsid w:val="00BD7795"/>
    <w:rsid w:val="00BE0518"/>
    <w:rsid w:val="00BE1400"/>
    <w:rsid w:val="00BE1B9A"/>
    <w:rsid w:val="00BE24E7"/>
    <w:rsid w:val="00BE25A7"/>
    <w:rsid w:val="00BE3096"/>
    <w:rsid w:val="00BE54D1"/>
    <w:rsid w:val="00BE5AC5"/>
    <w:rsid w:val="00BE5E78"/>
    <w:rsid w:val="00BE6061"/>
    <w:rsid w:val="00BE6E9A"/>
    <w:rsid w:val="00BE7A24"/>
    <w:rsid w:val="00BF08B0"/>
    <w:rsid w:val="00BF1A2D"/>
    <w:rsid w:val="00BF295D"/>
    <w:rsid w:val="00BF2B01"/>
    <w:rsid w:val="00BF2DB3"/>
    <w:rsid w:val="00BF4304"/>
    <w:rsid w:val="00BF4D40"/>
    <w:rsid w:val="00BF50C4"/>
    <w:rsid w:val="00BF60FB"/>
    <w:rsid w:val="00BF6935"/>
    <w:rsid w:val="00C02E47"/>
    <w:rsid w:val="00C030FC"/>
    <w:rsid w:val="00C033C2"/>
    <w:rsid w:val="00C046A5"/>
    <w:rsid w:val="00C05589"/>
    <w:rsid w:val="00C05B7C"/>
    <w:rsid w:val="00C06D2F"/>
    <w:rsid w:val="00C06F3F"/>
    <w:rsid w:val="00C07035"/>
    <w:rsid w:val="00C07C1C"/>
    <w:rsid w:val="00C100E0"/>
    <w:rsid w:val="00C10437"/>
    <w:rsid w:val="00C10B40"/>
    <w:rsid w:val="00C1149C"/>
    <w:rsid w:val="00C11AA2"/>
    <w:rsid w:val="00C11CAE"/>
    <w:rsid w:val="00C11E26"/>
    <w:rsid w:val="00C1333B"/>
    <w:rsid w:val="00C13945"/>
    <w:rsid w:val="00C13B7A"/>
    <w:rsid w:val="00C13D73"/>
    <w:rsid w:val="00C13FEE"/>
    <w:rsid w:val="00C15E2B"/>
    <w:rsid w:val="00C16091"/>
    <w:rsid w:val="00C16BC2"/>
    <w:rsid w:val="00C17F17"/>
    <w:rsid w:val="00C2034F"/>
    <w:rsid w:val="00C2093C"/>
    <w:rsid w:val="00C2102F"/>
    <w:rsid w:val="00C210E3"/>
    <w:rsid w:val="00C21750"/>
    <w:rsid w:val="00C2209C"/>
    <w:rsid w:val="00C223B0"/>
    <w:rsid w:val="00C228E2"/>
    <w:rsid w:val="00C22CF0"/>
    <w:rsid w:val="00C23166"/>
    <w:rsid w:val="00C232C9"/>
    <w:rsid w:val="00C233C9"/>
    <w:rsid w:val="00C23854"/>
    <w:rsid w:val="00C2385C"/>
    <w:rsid w:val="00C245DB"/>
    <w:rsid w:val="00C262E1"/>
    <w:rsid w:val="00C26530"/>
    <w:rsid w:val="00C2691E"/>
    <w:rsid w:val="00C26D18"/>
    <w:rsid w:val="00C270BB"/>
    <w:rsid w:val="00C27D66"/>
    <w:rsid w:val="00C30153"/>
    <w:rsid w:val="00C30808"/>
    <w:rsid w:val="00C30944"/>
    <w:rsid w:val="00C30C57"/>
    <w:rsid w:val="00C30DB2"/>
    <w:rsid w:val="00C31009"/>
    <w:rsid w:val="00C312F0"/>
    <w:rsid w:val="00C31F4E"/>
    <w:rsid w:val="00C325C3"/>
    <w:rsid w:val="00C33654"/>
    <w:rsid w:val="00C36120"/>
    <w:rsid w:val="00C3720E"/>
    <w:rsid w:val="00C3738A"/>
    <w:rsid w:val="00C407AC"/>
    <w:rsid w:val="00C4111F"/>
    <w:rsid w:val="00C41198"/>
    <w:rsid w:val="00C414DC"/>
    <w:rsid w:val="00C41CF1"/>
    <w:rsid w:val="00C41DF5"/>
    <w:rsid w:val="00C42C5C"/>
    <w:rsid w:val="00C42C6B"/>
    <w:rsid w:val="00C42DE0"/>
    <w:rsid w:val="00C444AA"/>
    <w:rsid w:val="00C44648"/>
    <w:rsid w:val="00C447EE"/>
    <w:rsid w:val="00C4484B"/>
    <w:rsid w:val="00C44B95"/>
    <w:rsid w:val="00C45843"/>
    <w:rsid w:val="00C471CB"/>
    <w:rsid w:val="00C4741F"/>
    <w:rsid w:val="00C47515"/>
    <w:rsid w:val="00C5009F"/>
    <w:rsid w:val="00C50542"/>
    <w:rsid w:val="00C50F2F"/>
    <w:rsid w:val="00C52E64"/>
    <w:rsid w:val="00C53C9B"/>
    <w:rsid w:val="00C5472E"/>
    <w:rsid w:val="00C547D3"/>
    <w:rsid w:val="00C552CB"/>
    <w:rsid w:val="00C563C3"/>
    <w:rsid w:val="00C568ED"/>
    <w:rsid w:val="00C56E7D"/>
    <w:rsid w:val="00C57B50"/>
    <w:rsid w:val="00C60648"/>
    <w:rsid w:val="00C614F9"/>
    <w:rsid w:val="00C6163D"/>
    <w:rsid w:val="00C617C6"/>
    <w:rsid w:val="00C62C72"/>
    <w:rsid w:val="00C63432"/>
    <w:rsid w:val="00C63AB2"/>
    <w:rsid w:val="00C65941"/>
    <w:rsid w:val="00C65F0E"/>
    <w:rsid w:val="00C6743F"/>
    <w:rsid w:val="00C67F0D"/>
    <w:rsid w:val="00C72945"/>
    <w:rsid w:val="00C72E77"/>
    <w:rsid w:val="00C73091"/>
    <w:rsid w:val="00C7322F"/>
    <w:rsid w:val="00C73617"/>
    <w:rsid w:val="00C75CBD"/>
    <w:rsid w:val="00C76A64"/>
    <w:rsid w:val="00C77E52"/>
    <w:rsid w:val="00C80F03"/>
    <w:rsid w:val="00C816E4"/>
    <w:rsid w:val="00C81A86"/>
    <w:rsid w:val="00C826FD"/>
    <w:rsid w:val="00C83806"/>
    <w:rsid w:val="00C839A8"/>
    <w:rsid w:val="00C83AEB"/>
    <w:rsid w:val="00C8419C"/>
    <w:rsid w:val="00C85713"/>
    <w:rsid w:val="00C915FA"/>
    <w:rsid w:val="00C91D0D"/>
    <w:rsid w:val="00C93649"/>
    <w:rsid w:val="00C93B95"/>
    <w:rsid w:val="00C946D3"/>
    <w:rsid w:val="00C96329"/>
    <w:rsid w:val="00C96855"/>
    <w:rsid w:val="00C97D33"/>
    <w:rsid w:val="00CA0781"/>
    <w:rsid w:val="00CA1020"/>
    <w:rsid w:val="00CA15D8"/>
    <w:rsid w:val="00CA1D0F"/>
    <w:rsid w:val="00CA2993"/>
    <w:rsid w:val="00CA361D"/>
    <w:rsid w:val="00CA3663"/>
    <w:rsid w:val="00CA3C06"/>
    <w:rsid w:val="00CA4359"/>
    <w:rsid w:val="00CA4913"/>
    <w:rsid w:val="00CA6405"/>
    <w:rsid w:val="00CA6DE1"/>
    <w:rsid w:val="00CA6E28"/>
    <w:rsid w:val="00CA70C6"/>
    <w:rsid w:val="00CA7793"/>
    <w:rsid w:val="00CA77E8"/>
    <w:rsid w:val="00CA78E5"/>
    <w:rsid w:val="00CB0DA3"/>
    <w:rsid w:val="00CB18E2"/>
    <w:rsid w:val="00CB3640"/>
    <w:rsid w:val="00CB39D8"/>
    <w:rsid w:val="00CB4EC6"/>
    <w:rsid w:val="00CB504E"/>
    <w:rsid w:val="00CB56C8"/>
    <w:rsid w:val="00CB625E"/>
    <w:rsid w:val="00CB6363"/>
    <w:rsid w:val="00CB709C"/>
    <w:rsid w:val="00CB73AC"/>
    <w:rsid w:val="00CC0FA2"/>
    <w:rsid w:val="00CC15B0"/>
    <w:rsid w:val="00CC2923"/>
    <w:rsid w:val="00CC3352"/>
    <w:rsid w:val="00CC33D3"/>
    <w:rsid w:val="00CC3BC3"/>
    <w:rsid w:val="00CC3CBB"/>
    <w:rsid w:val="00CC4780"/>
    <w:rsid w:val="00CC54B0"/>
    <w:rsid w:val="00CC611C"/>
    <w:rsid w:val="00CC6756"/>
    <w:rsid w:val="00CC7CB4"/>
    <w:rsid w:val="00CC7FD2"/>
    <w:rsid w:val="00CD000B"/>
    <w:rsid w:val="00CD074B"/>
    <w:rsid w:val="00CD0E40"/>
    <w:rsid w:val="00CD1B13"/>
    <w:rsid w:val="00CD1F88"/>
    <w:rsid w:val="00CD32D6"/>
    <w:rsid w:val="00CD4C9E"/>
    <w:rsid w:val="00CD6187"/>
    <w:rsid w:val="00CD757D"/>
    <w:rsid w:val="00CD7817"/>
    <w:rsid w:val="00CE09D1"/>
    <w:rsid w:val="00CE14C9"/>
    <w:rsid w:val="00CE1B0C"/>
    <w:rsid w:val="00CE2107"/>
    <w:rsid w:val="00CE3C92"/>
    <w:rsid w:val="00CE4045"/>
    <w:rsid w:val="00CE51A5"/>
    <w:rsid w:val="00CE59C7"/>
    <w:rsid w:val="00CE71F0"/>
    <w:rsid w:val="00CF16FA"/>
    <w:rsid w:val="00CF1F94"/>
    <w:rsid w:val="00CF255D"/>
    <w:rsid w:val="00CF26C1"/>
    <w:rsid w:val="00CF27C7"/>
    <w:rsid w:val="00CF39AD"/>
    <w:rsid w:val="00CF3AA8"/>
    <w:rsid w:val="00CF40ED"/>
    <w:rsid w:val="00CF4235"/>
    <w:rsid w:val="00CF5271"/>
    <w:rsid w:val="00CF595E"/>
    <w:rsid w:val="00CF661A"/>
    <w:rsid w:val="00CF6857"/>
    <w:rsid w:val="00CF699E"/>
    <w:rsid w:val="00CF74BA"/>
    <w:rsid w:val="00CF7E68"/>
    <w:rsid w:val="00D00517"/>
    <w:rsid w:val="00D00924"/>
    <w:rsid w:val="00D00B75"/>
    <w:rsid w:val="00D01795"/>
    <w:rsid w:val="00D01B69"/>
    <w:rsid w:val="00D01DFD"/>
    <w:rsid w:val="00D020B7"/>
    <w:rsid w:val="00D02CE1"/>
    <w:rsid w:val="00D03087"/>
    <w:rsid w:val="00D0321C"/>
    <w:rsid w:val="00D04942"/>
    <w:rsid w:val="00D06F28"/>
    <w:rsid w:val="00D071AB"/>
    <w:rsid w:val="00D073C0"/>
    <w:rsid w:val="00D07CAF"/>
    <w:rsid w:val="00D116E3"/>
    <w:rsid w:val="00D11BF7"/>
    <w:rsid w:val="00D125EA"/>
    <w:rsid w:val="00D1329C"/>
    <w:rsid w:val="00D13D3C"/>
    <w:rsid w:val="00D14AEA"/>
    <w:rsid w:val="00D14F7D"/>
    <w:rsid w:val="00D15A38"/>
    <w:rsid w:val="00D20F09"/>
    <w:rsid w:val="00D2126E"/>
    <w:rsid w:val="00D21984"/>
    <w:rsid w:val="00D21FBF"/>
    <w:rsid w:val="00D223BF"/>
    <w:rsid w:val="00D2253E"/>
    <w:rsid w:val="00D22FD7"/>
    <w:rsid w:val="00D23842"/>
    <w:rsid w:val="00D23E4C"/>
    <w:rsid w:val="00D25441"/>
    <w:rsid w:val="00D256BA"/>
    <w:rsid w:val="00D25B36"/>
    <w:rsid w:val="00D262D0"/>
    <w:rsid w:val="00D26990"/>
    <w:rsid w:val="00D26ABE"/>
    <w:rsid w:val="00D277E5"/>
    <w:rsid w:val="00D27ECE"/>
    <w:rsid w:val="00D27F63"/>
    <w:rsid w:val="00D30110"/>
    <w:rsid w:val="00D30795"/>
    <w:rsid w:val="00D30B06"/>
    <w:rsid w:val="00D30CF0"/>
    <w:rsid w:val="00D31135"/>
    <w:rsid w:val="00D3210C"/>
    <w:rsid w:val="00D32BED"/>
    <w:rsid w:val="00D32C92"/>
    <w:rsid w:val="00D32E9D"/>
    <w:rsid w:val="00D33EF4"/>
    <w:rsid w:val="00D34008"/>
    <w:rsid w:val="00D35D5E"/>
    <w:rsid w:val="00D362C8"/>
    <w:rsid w:val="00D37C03"/>
    <w:rsid w:val="00D37E57"/>
    <w:rsid w:val="00D42F62"/>
    <w:rsid w:val="00D43139"/>
    <w:rsid w:val="00D432D5"/>
    <w:rsid w:val="00D4464D"/>
    <w:rsid w:val="00D451C6"/>
    <w:rsid w:val="00D45C30"/>
    <w:rsid w:val="00D46CA3"/>
    <w:rsid w:val="00D47F2A"/>
    <w:rsid w:val="00D5045F"/>
    <w:rsid w:val="00D512B6"/>
    <w:rsid w:val="00D51A8E"/>
    <w:rsid w:val="00D52889"/>
    <w:rsid w:val="00D52A86"/>
    <w:rsid w:val="00D5305F"/>
    <w:rsid w:val="00D53476"/>
    <w:rsid w:val="00D53B29"/>
    <w:rsid w:val="00D540D2"/>
    <w:rsid w:val="00D54AA4"/>
    <w:rsid w:val="00D55C52"/>
    <w:rsid w:val="00D55F59"/>
    <w:rsid w:val="00D5651C"/>
    <w:rsid w:val="00D565C2"/>
    <w:rsid w:val="00D566A1"/>
    <w:rsid w:val="00D56998"/>
    <w:rsid w:val="00D56C31"/>
    <w:rsid w:val="00D57C07"/>
    <w:rsid w:val="00D60373"/>
    <w:rsid w:val="00D60E4D"/>
    <w:rsid w:val="00D620A8"/>
    <w:rsid w:val="00D6356C"/>
    <w:rsid w:val="00D645B1"/>
    <w:rsid w:val="00D64600"/>
    <w:rsid w:val="00D646DC"/>
    <w:rsid w:val="00D649C1"/>
    <w:rsid w:val="00D659E2"/>
    <w:rsid w:val="00D65F96"/>
    <w:rsid w:val="00D6775D"/>
    <w:rsid w:val="00D70106"/>
    <w:rsid w:val="00D7040F"/>
    <w:rsid w:val="00D7148E"/>
    <w:rsid w:val="00D71740"/>
    <w:rsid w:val="00D71E38"/>
    <w:rsid w:val="00D745B1"/>
    <w:rsid w:val="00D74B1C"/>
    <w:rsid w:val="00D75F04"/>
    <w:rsid w:val="00D77611"/>
    <w:rsid w:val="00D81843"/>
    <w:rsid w:val="00D82D86"/>
    <w:rsid w:val="00D8350C"/>
    <w:rsid w:val="00D83DAD"/>
    <w:rsid w:val="00D84012"/>
    <w:rsid w:val="00D846EC"/>
    <w:rsid w:val="00D84B4B"/>
    <w:rsid w:val="00D8583C"/>
    <w:rsid w:val="00D85F4E"/>
    <w:rsid w:val="00D92C36"/>
    <w:rsid w:val="00D92F0F"/>
    <w:rsid w:val="00D93B4C"/>
    <w:rsid w:val="00D95916"/>
    <w:rsid w:val="00D962D3"/>
    <w:rsid w:val="00D978B5"/>
    <w:rsid w:val="00D97F2C"/>
    <w:rsid w:val="00DA0B90"/>
    <w:rsid w:val="00DA0CE4"/>
    <w:rsid w:val="00DA1441"/>
    <w:rsid w:val="00DA289B"/>
    <w:rsid w:val="00DA2A72"/>
    <w:rsid w:val="00DA30FA"/>
    <w:rsid w:val="00DA36E8"/>
    <w:rsid w:val="00DA48B3"/>
    <w:rsid w:val="00DA5FC5"/>
    <w:rsid w:val="00DA662E"/>
    <w:rsid w:val="00DA6DFD"/>
    <w:rsid w:val="00DA784F"/>
    <w:rsid w:val="00DA7A11"/>
    <w:rsid w:val="00DB23C5"/>
    <w:rsid w:val="00DB2662"/>
    <w:rsid w:val="00DB43F1"/>
    <w:rsid w:val="00DB479E"/>
    <w:rsid w:val="00DB56CC"/>
    <w:rsid w:val="00DB6484"/>
    <w:rsid w:val="00DB6627"/>
    <w:rsid w:val="00DB6BDB"/>
    <w:rsid w:val="00DB7647"/>
    <w:rsid w:val="00DB7725"/>
    <w:rsid w:val="00DC034F"/>
    <w:rsid w:val="00DC0C55"/>
    <w:rsid w:val="00DC0D98"/>
    <w:rsid w:val="00DC18ED"/>
    <w:rsid w:val="00DC1A15"/>
    <w:rsid w:val="00DC26C3"/>
    <w:rsid w:val="00DC3323"/>
    <w:rsid w:val="00DC383E"/>
    <w:rsid w:val="00DC3C62"/>
    <w:rsid w:val="00DC57E2"/>
    <w:rsid w:val="00DC5D7C"/>
    <w:rsid w:val="00DC5E4C"/>
    <w:rsid w:val="00DD0525"/>
    <w:rsid w:val="00DD09FC"/>
    <w:rsid w:val="00DD2AF6"/>
    <w:rsid w:val="00DD2DA3"/>
    <w:rsid w:val="00DD302C"/>
    <w:rsid w:val="00DD36F4"/>
    <w:rsid w:val="00DD453E"/>
    <w:rsid w:val="00DD5289"/>
    <w:rsid w:val="00DD52B9"/>
    <w:rsid w:val="00DD55ED"/>
    <w:rsid w:val="00DD5BCE"/>
    <w:rsid w:val="00DD6742"/>
    <w:rsid w:val="00DE037B"/>
    <w:rsid w:val="00DE03BC"/>
    <w:rsid w:val="00DE1C13"/>
    <w:rsid w:val="00DE218A"/>
    <w:rsid w:val="00DE2210"/>
    <w:rsid w:val="00DE2881"/>
    <w:rsid w:val="00DE2FCC"/>
    <w:rsid w:val="00DE410A"/>
    <w:rsid w:val="00DE4BA6"/>
    <w:rsid w:val="00DE593A"/>
    <w:rsid w:val="00DE6ADB"/>
    <w:rsid w:val="00DE7885"/>
    <w:rsid w:val="00DE7B16"/>
    <w:rsid w:val="00DE7BA5"/>
    <w:rsid w:val="00DF0764"/>
    <w:rsid w:val="00DF0C44"/>
    <w:rsid w:val="00DF1EB2"/>
    <w:rsid w:val="00DF2408"/>
    <w:rsid w:val="00DF436F"/>
    <w:rsid w:val="00DF5328"/>
    <w:rsid w:val="00DF5785"/>
    <w:rsid w:val="00DF6C2E"/>
    <w:rsid w:val="00DF75C0"/>
    <w:rsid w:val="00DF7897"/>
    <w:rsid w:val="00E0074E"/>
    <w:rsid w:val="00E00C21"/>
    <w:rsid w:val="00E00E64"/>
    <w:rsid w:val="00E01994"/>
    <w:rsid w:val="00E01C39"/>
    <w:rsid w:val="00E02624"/>
    <w:rsid w:val="00E0268A"/>
    <w:rsid w:val="00E0306C"/>
    <w:rsid w:val="00E03736"/>
    <w:rsid w:val="00E03A68"/>
    <w:rsid w:val="00E03AA3"/>
    <w:rsid w:val="00E03B8A"/>
    <w:rsid w:val="00E04537"/>
    <w:rsid w:val="00E04EDF"/>
    <w:rsid w:val="00E05055"/>
    <w:rsid w:val="00E05841"/>
    <w:rsid w:val="00E05F29"/>
    <w:rsid w:val="00E06DBF"/>
    <w:rsid w:val="00E0782F"/>
    <w:rsid w:val="00E10478"/>
    <w:rsid w:val="00E116DC"/>
    <w:rsid w:val="00E12253"/>
    <w:rsid w:val="00E122CB"/>
    <w:rsid w:val="00E138C5"/>
    <w:rsid w:val="00E164E5"/>
    <w:rsid w:val="00E1686E"/>
    <w:rsid w:val="00E16E2C"/>
    <w:rsid w:val="00E1704C"/>
    <w:rsid w:val="00E20416"/>
    <w:rsid w:val="00E2265E"/>
    <w:rsid w:val="00E226ED"/>
    <w:rsid w:val="00E22922"/>
    <w:rsid w:val="00E22993"/>
    <w:rsid w:val="00E238E3"/>
    <w:rsid w:val="00E23E26"/>
    <w:rsid w:val="00E24098"/>
    <w:rsid w:val="00E242B2"/>
    <w:rsid w:val="00E24D06"/>
    <w:rsid w:val="00E24FAB"/>
    <w:rsid w:val="00E251EC"/>
    <w:rsid w:val="00E2718E"/>
    <w:rsid w:val="00E27839"/>
    <w:rsid w:val="00E27B1F"/>
    <w:rsid w:val="00E30EBF"/>
    <w:rsid w:val="00E3205C"/>
    <w:rsid w:val="00E32379"/>
    <w:rsid w:val="00E3274A"/>
    <w:rsid w:val="00E32772"/>
    <w:rsid w:val="00E32DA2"/>
    <w:rsid w:val="00E34D39"/>
    <w:rsid w:val="00E3517E"/>
    <w:rsid w:val="00E3519E"/>
    <w:rsid w:val="00E36B77"/>
    <w:rsid w:val="00E40CB6"/>
    <w:rsid w:val="00E423C5"/>
    <w:rsid w:val="00E44154"/>
    <w:rsid w:val="00E4504E"/>
    <w:rsid w:val="00E4543C"/>
    <w:rsid w:val="00E45610"/>
    <w:rsid w:val="00E45667"/>
    <w:rsid w:val="00E46023"/>
    <w:rsid w:val="00E4693B"/>
    <w:rsid w:val="00E47C64"/>
    <w:rsid w:val="00E50CE3"/>
    <w:rsid w:val="00E51F04"/>
    <w:rsid w:val="00E522C7"/>
    <w:rsid w:val="00E529E4"/>
    <w:rsid w:val="00E5332C"/>
    <w:rsid w:val="00E538B9"/>
    <w:rsid w:val="00E53CF1"/>
    <w:rsid w:val="00E5454D"/>
    <w:rsid w:val="00E548E3"/>
    <w:rsid w:val="00E548F5"/>
    <w:rsid w:val="00E55A41"/>
    <w:rsid w:val="00E55D81"/>
    <w:rsid w:val="00E57462"/>
    <w:rsid w:val="00E60ACC"/>
    <w:rsid w:val="00E60D33"/>
    <w:rsid w:val="00E626CE"/>
    <w:rsid w:val="00E636CC"/>
    <w:rsid w:val="00E6521D"/>
    <w:rsid w:val="00E65521"/>
    <w:rsid w:val="00E65B56"/>
    <w:rsid w:val="00E671BC"/>
    <w:rsid w:val="00E67899"/>
    <w:rsid w:val="00E70498"/>
    <w:rsid w:val="00E70E45"/>
    <w:rsid w:val="00E7206C"/>
    <w:rsid w:val="00E72FD1"/>
    <w:rsid w:val="00E73B25"/>
    <w:rsid w:val="00E747FE"/>
    <w:rsid w:val="00E756B7"/>
    <w:rsid w:val="00E76711"/>
    <w:rsid w:val="00E76976"/>
    <w:rsid w:val="00E77D1B"/>
    <w:rsid w:val="00E77E9F"/>
    <w:rsid w:val="00E8056A"/>
    <w:rsid w:val="00E80E74"/>
    <w:rsid w:val="00E812A2"/>
    <w:rsid w:val="00E81559"/>
    <w:rsid w:val="00E82017"/>
    <w:rsid w:val="00E8207F"/>
    <w:rsid w:val="00E8329C"/>
    <w:rsid w:val="00E834AD"/>
    <w:rsid w:val="00E84E1E"/>
    <w:rsid w:val="00E85B7B"/>
    <w:rsid w:val="00E868C4"/>
    <w:rsid w:val="00E8736C"/>
    <w:rsid w:val="00E87792"/>
    <w:rsid w:val="00E911D0"/>
    <w:rsid w:val="00E9217C"/>
    <w:rsid w:val="00E92CD7"/>
    <w:rsid w:val="00E93545"/>
    <w:rsid w:val="00E9424A"/>
    <w:rsid w:val="00E94ACC"/>
    <w:rsid w:val="00E94AFE"/>
    <w:rsid w:val="00E97885"/>
    <w:rsid w:val="00EA01EB"/>
    <w:rsid w:val="00EA032B"/>
    <w:rsid w:val="00EA0FF2"/>
    <w:rsid w:val="00EA15D8"/>
    <w:rsid w:val="00EA1F2D"/>
    <w:rsid w:val="00EA2391"/>
    <w:rsid w:val="00EA2531"/>
    <w:rsid w:val="00EA28F3"/>
    <w:rsid w:val="00EA3121"/>
    <w:rsid w:val="00EA3124"/>
    <w:rsid w:val="00EA31B3"/>
    <w:rsid w:val="00EA3987"/>
    <w:rsid w:val="00EA4688"/>
    <w:rsid w:val="00EA49EB"/>
    <w:rsid w:val="00EA4AE6"/>
    <w:rsid w:val="00EA5864"/>
    <w:rsid w:val="00EB0422"/>
    <w:rsid w:val="00EB207F"/>
    <w:rsid w:val="00EB20E9"/>
    <w:rsid w:val="00EB242E"/>
    <w:rsid w:val="00EB2B16"/>
    <w:rsid w:val="00EB62F5"/>
    <w:rsid w:val="00EB6D58"/>
    <w:rsid w:val="00EB71A9"/>
    <w:rsid w:val="00EC043E"/>
    <w:rsid w:val="00EC12C0"/>
    <w:rsid w:val="00EC1DFF"/>
    <w:rsid w:val="00EC1F78"/>
    <w:rsid w:val="00EC378B"/>
    <w:rsid w:val="00EC402F"/>
    <w:rsid w:val="00EC40E0"/>
    <w:rsid w:val="00EC435D"/>
    <w:rsid w:val="00EC4ED4"/>
    <w:rsid w:val="00EC5744"/>
    <w:rsid w:val="00EC5EF0"/>
    <w:rsid w:val="00EC69BD"/>
    <w:rsid w:val="00EC75AD"/>
    <w:rsid w:val="00ED1A51"/>
    <w:rsid w:val="00ED2464"/>
    <w:rsid w:val="00ED24AC"/>
    <w:rsid w:val="00ED254E"/>
    <w:rsid w:val="00ED2D29"/>
    <w:rsid w:val="00ED3CC1"/>
    <w:rsid w:val="00ED4E33"/>
    <w:rsid w:val="00ED4F4E"/>
    <w:rsid w:val="00ED51A2"/>
    <w:rsid w:val="00ED5E3F"/>
    <w:rsid w:val="00ED6A1D"/>
    <w:rsid w:val="00ED6E86"/>
    <w:rsid w:val="00ED784E"/>
    <w:rsid w:val="00ED7A3A"/>
    <w:rsid w:val="00EE2C97"/>
    <w:rsid w:val="00EE326D"/>
    <w:rsid w:val="00EE33BC"/>
    <w:rsid w:val="00EE3765"/>
    <w:rsid w:val="00EE3CDE"/>
    <w:rsid w:val="00EE40DA"/>
    <w:rsid w:val="00EE4474"/>
    <w:rsid w:val="00EE7435"/>
    <w:rsid w:val="00EF0BEB"/>
    <w:rsid w:val="00EF0F52"/>
    <w:rsid w:val="00EF1FB9"/>
    <w:rsid w:val="00EF2096"/>
    <w:rsid w:val="00EF2403"/>
    <w:rsid w:val="00EF2E44"/>
    <w:rsid w:val="00EF3406"/>
    <w:rsid w:val="00EF425B"/>
    <w:rsid w:val="00EF5994"/>
    <w:rsid w:val="00EF5D5D"/>
    <w:rsid w:val="00EF61FE"/>
    <w:rsid w:val="00EF6BB7"/>
    <w:rsid w:val="00EF7A61"/>
    <w:rsid w:val="00EF7F64"/>
    <w:rsid w:val="00F00595"/>
    <w:rsid w:val="00F00E4B"/>
    <w:rsid w:val="00F00EA2"/>
    <w:rsid w:val="00F012DF"/>
    <w:rsid w:val="00F0226B"/>
    <w:rsid w:val="00F02785"/>
    <w:rsid w:val="00F036B3"/>
    <w:rsid w:val="00F044DC"/>
    <w:rsid w:val="00F04786"/>
    <w:rsid w:val="00F04928"/>
    <w:rsid w:val="00F04E77"/>
    <w:rsid w:val="00F05C64"/>
    <w:rsid w:val="00F06311"/>
    <w:rsid w:val="00F06650"/>
    <w:rsid w:val="00F0707F"/>
    <w:rsid w:val="00F074C0"/>
    <w:rsid w:val="00F10E00"/>
    <w:rsid w:val="00F11F7D"/>
    <w:rsid w:val="00F1219A"/>
    <w:rsid w:val="00F12FFC"/>
    <w:rsid w:val="00F14F33"/>
    <w:rsid w:val="00F15B0E"/>
    <w:rsid w:val="00F168BC"/>
    <w:rsid w:val="00F170CD"/>
    <w:rsid w:val="00F173A6"/>
    <w:rsid w:val="00F17AFB"/>
    <w:rsid w:val="00F17E89"/>
    <w:rsid w:val="00F20430"/>
    <w:rsid w:val="00F210BB"/>
    <w:rsid w:val="00F22893"/>
    <w:rsid w:val="00F23101"/>
    <w:rsid w:val="00F23792"/>
    <w:rsid w:val="00F23C0E"/>
    <w:rsid w:val="00F250CD"/>
    <w:rsid w:val="00F277B1"/>
    <w:rsid w:val="00F27E8A"/>
    <w:rsid w:val="00F30D44"/>
    <w:rsid w:val="00F315F5"/>
    <w:rsid w:val="00F33C7F"/>
    <w:rsid w:val="00F34549"/>
    <w:rsid w:val="00F34B76"/>
    <w:rsid w:val="00F34CC8"/>
    <w:rsid w:val="00F35D47"/>
    <w:rsid w:val="00F371C9"/>
    <w:rsid w:val="00F37306"/>
    <w:rsid w:val="00F374D2"/>
    <w:rsid w:val="00F377E1"/>
    <w:rsid w:val="00F37C4A"/>
    <w:rsid w:val="00F404FB"/>
    <w:rsid w:val="00F41846"/>
    <w:rsid w:val="00F42DE3"/>
    <w:rsid w:val="00F43B82"/>
    <w:rsid w:val="00F43CD9"/>
    <w:rsid w:val="00F46263"/>
    <w:rsid w:val="00F465FF"/>
    <w:rsid w:val="00F46CCF"/>
    <w:rsid w:val="00F516DF"/>
    <w:rsid w:val="00F51817"/>
    <w:rsid w:val="00F52F05"/>
    <w:rsid w:val="00F5556C"/>
    <w:rsid w:val="00F565AF"/>
    <w:rsid w:val="00F57D22"/>
    <w:rsid w:val="00F60C5F"/>
    <w:rsid w:val="00F60FBB"/>
    <w:rsid w:val="00F6100E"/>
    <w:rsid w:val="00F61E70"/>
    <w:rsid w:val="00F626AF"/>
    <w:rsid w:val="00F630C1"/>
    <w:rsid w:val="00F63CC3"/>
    <w:rsid w:val="00F63CC4"/>
    <w:rsid w:val="00F63DA8"/>
    <w:rsid w:val="00F64933"/>
    <w:rsid w:val="00F64D9E"/>
    <w:rsid w:val="00F64F7B"/>
    <w:rsid w:val="00F64F90"/>
    <w:rsid w:val="00F6504D"/>
    <w:rsid w:val="00F65C1D"/>
    <w:rsid w:val="00F67048"/>
    <w:rsid w:val="00F70406"/>
    <w:rsid w:val="00F7099A"/>
    <w:rsid w:val="00F70C19"/>
    <w:rsid w:val="00F70E37"/>
    <w:rsid w:val="00F72BC2"/>
    <w:rsid w:val="00F735D9"/>
    <w:rsid w:val="00F737ED"/>
    <w:rsid w:val="00F73FEE"/>
    <w:rsid w:val="00F74C30"/>
    <w:rsid w:val="00F75D96"/>
    <w:rsid w:val="00F7719B"/>
    <w:rsid w:val="00F772A5"/>
    <w:rsid w:val="00F80429"/>
    <w:rsid w:val="00F80C4E"/>
    <w:rsid w:val="00F81166"/>
    <w:rsid w:val="00F81D30"/>
    <w:rsid w:val="00F823DC"/>
    <w:rsid w:val="00F83B32"/>
    <w:rsid w:val="00F8420C"/>
    <w:rsid w:val="00F85476"/>
    <w:rsid w:val="00F85A00"/>
    <w:rsid w:val="00F85C35"/>
    <w:rsid w:val="00F85C79"/>
    <w:rsid w:val="00F90695"/>
    <w:rsid w:val="00F90F81"/>
    <w:rsid w:val="00F91124"/>
    <w:rsid w:val="00F913ED"/>
    <w:rsid w:val="00F927EF"/>
    <w:rsid w:val="00F93961"/>
    <w:rsid w:val="00F93D82"/>
    <w:rsid w:val="00F94C46"/>
    <w:rsid w:val="00F95756"/>
    <w:rsid w:val="00F95D14"/>
    <w:rsid w:val="00F9705E"/>
    <w:rsid w:val="00F97145"/>
    <w:rsid w:val="00F9744B"/>
    <w:rsid w:val="00F97B4F"/>
    <w:rsid w:val="00F97C1D"/>
    <w:rsid w:val="00FA02AA"/>
    <w:rsid w:val="00FA12E3"/>
    <w:rsid w:val="00FA1768"/>
    <w:rsid w:val="00FA2295"/>
    <w:rsid w:val="00FA264B"/>
    <w:rsid w:val="00FA2F3D"/>
    <w:rsid w:val="00FA312E"/>
    <w:rsid w:val="00FA3D89"/>
    <w:rsid w:val="00FA5764"/>
    <w:rsid w:val="00FA59E0"/>
    <w:rsid w:val="00FA6F6E"/>
    <w:rsid w:val="00FA7138"/>
    <w:rsid w:val="00FA776F"/>
    <w:rsid w:val="00FB14BA"/>
    <w:rsid w:val="00FB15CE"/>
    <w:rsid w:val="00FB1B7B"/>
    <w:rsid w:val="00FB2C91"/>
    <w:rsid w:val="00FB3403"/>
    <w:rsid w:val="00FB4D03"/>
    <w:rsid w:val="00FB7F95"/>
    <w:rsid w:val="00FC1116"/>
    <w:rsid w:val="00FC1473"/>
    <w:rsid w:val="00FC194C"/>
    <w:rsid w:val="00FC2FEB"/>
    <w:rsid w:val="00FC37CE"/>
    <w:rsid w:val="00FC39A3"/>
    <w:rsid w:val="00FC3D36"/>
    <w:rsid w:val="00FC447B"/>
    <w:rsid w:val="00FC4701"/>
    <w:rsid w:val="00FC4D6D"/>
    <w:rsid w:val="00FC51F4"/>
    <w:rsid w:val="00FC597A"/>
    <w:rsid w:val="00FC5CAB"/>
    <w:rsid w:val="00FD02CF"/>
    <w:rsid w:val="00FD0743"/>
    <w:rsid w:val="00FD1C18"/>
    <w:rsid w:val="00FD300F"/>
    <w:rsid w:val="00FD3451"/>
    <w:rsid w:val="00FD3640"/>
    <w:rsid w:val="00FD3AD9"/>
    <w:rsid w:val="00FD5168"/>
    <w:rsid w:val="00FD54E8"/>
    <w:rsid w:val="00FD6434"/>
    <w:rsid w:val="00FD6774"/>
    <w:rsid w:val="00FD67F5"/>
    <w:rsid w:val="00FD6CA3"/>
    <w:rsid w:val="00FD76B5"/>
    <w:rsid w:val="00FE08A4"/>
    <w:rsid w:val="00FE2896"/>
    <w:rsid w:val="00FE326D"/>
    <w:rsid w:val="00FE36DA"/>
    <w:rsid w:val="00FE41F6"/>
    <w:rsid w:val="00FE5026"/>
    <w:rsid w:val="00FE50F8"/>
    <w:rsid w:val="00FE5817"/>
    <w:rsid w:val="00FE5ADF"/>
    <w:rsid w:val="00FE5B3D"/>
    <w:rsid w:val="00FE649C"/>
    <w:rsid w:val="00FE7296"/>
    <w:rsid w:val="00FE7F5D"/>
    <w:rsid w:val="00FF063B"/>
    <w:rsid w:val="00FF0BB8"/>
    <w:rsid w:val="00FF1304"/>
    <w:rsid w:val="00FF1DF6"/>
    <w:rsid w:val="00FF2C37"/>
    <w:rsid w:val="00FF3423"/>
    <w:rsid w:val="00FF363A"/>
    <w:rsid w:val="00FF36AF"/>
    <w:rsid w:val="00FF3EFC"/>
    <w:rsid w:val="00FF44A6"/>
    <w:rsid w:val="00FF4BB9"/>
    <w:rsid w:val="00FF4C67"/>
    <w:rsid w:val="00FF5143"/>
    <w:rsid w:val="00FF5879"/>
    <w:rsid w:val="00FF67CC"/>
    <w:rsid w:val="00FF6A30"/>
    <w:rsid w:val="00FF6C0E"/>
    <w:rsid w:val="00FF750B"/>
    <w:rsid w:val="00FF760E"/>
    <w:rsid w:val="00FF7CAC"/>
    <w:rsid w:val="01157B2C"/>
    <w:rsid w:val="0161C46C"/>
    <w:rsid w:val="01D405C2"/>
    <w:rsid w:val="01DD2870"/>
    <w:rsid w:val="021503BC"/>
    <w:rsid w:val="022F3F80"/>
    <w:rsid w:val="0273E09D"/>
    <w:rsid w:val="029C54E1"/>
    <w:rsid w:val="029D4F61"/>
    <w:rsid w:val="02B9AACA"/>
    <w:rsid w:val="02BDF011"/>
    <w:rsid w:val="02C14A45"/>
    <w:rsid w:val="03881F39"/>
    <w:rsid w:val="038D825C"/>
    <w:rsid w:val="03A1C880"/>
    <w:rsid w:val="03DF448A"/>
    <w:rsid w:val="03EB08F2"/>
    <w:rsid w:val="04040213"/>
    <w:rsid w:val="040D0B15"/>
    <w:rsid w:val="0451137A"/>
    <w:rsid w:val="047FFE2F"/>
    <w:rsid w:val="0485B969"/>
    <w:rsid w:val="0487180D"/>
    <w:rsid w:val="049ACA33"/>
    <w:rsid w:val="04CC27DF"/>
    <w:rsid w:val="04F582AC"/>
    <w:rsid w:val="054C6308"/>
    <w:rsid w:val="0551E178"/>
    <w:rsid w:val="05667AC5"/>
    <w:rsid w:val="059D7D80"/>
    <w:rsid w:val="05A814A7"/>
    <w:rsid w:val="05B7B7D0"/>
    <w:rsid w:val="05B7E0FC"/>
    <w:rsid w:val="05D0FC56"/>
    <w:rsid w:val="05E0B043"/>
    <w:rsid w:val="05E9BBFE"/>
    <w:rsid w:val="0602CC38"/>
    <w:rsid w:val="0634867B"/>
    <w:rsid w:val="069CB7CC"/>
    <w:rsid w:val="06B4A6EF"/>
    <w:rsid w:val="0700E036"/>
    <w:rsid w:val="070A1DC0"/>
    <w:rsid w:val="071516CF"/>
    <w:rsid w:val="0734E308"/>
    <w:rsid w:val="073E9925"/>
    <w:rsid w:val="074B76D4"/>
    <w:rsid w:val="0780BBE9"/>
    <w:rsid w:val="07A1BCF7"/>
    <w:rsid w:val="07B690C4"/>
    <w:rsid w:val="07D4719B"/>
    <w:rsid w:val="07D5C104"/>
    <w:rsid w:val="07D691FD"/>
    <w:rsid w:val="07ED0BD3"/>
    <w:rsid w:val="07EFE93A"/>
    <w:rsid w:val="08BF326A"/>
    <w:rsid w:val="08C8A65E"/>
    <w:rsid w:val="0904CCBA"/>
    <w:rsid w:val="090DE350"/>
    <w:rsid w:val="092E17EE"/>
    <w:rsid w:val="093F66D0"/>
    <w:rsid w:val="09C9E11F"/>
    <w:rsid w:val="09FBF686"/>
    <w:rsid w:val="0A4B6AC2"/>
    <w:rsid w:val="0A593FA4"/>
    <w:rsid w:val="0A5FB7A9"/>
    <w:rsid w:val="0AA8154F"/>
    <w:rsid w:val="0AC861CD"/>
    <w:rsid w:val="0AD69DBB"/>
    <w:rsid w:val="0AF7F071"/>
    <w:rsid w:val="0B1D8DE0"/>
    <w:rsid w:val="0B3FAFFE"/>
    <w:rsid w:val="0B68E1F0"/>
    <w:rsid w:val="0B7A08C1"/>
    <w:rsid w:val="0BB80E47"/>
    <w:rsid w:val="0BCD223A"/>
    <w:rsid w:val="0BD51DF9"/>
    <w:rsid w:val="0C855D50"/>
    <w:rsid w:val="0CAE9905"/>
    <w:rsid w:val="0CC82510"/>
    <w:rsid w:val="0CD01C33"/>
    <w:rsid w:val="0CD36E04"/>
    <w:rsid w:val="0D3C62C9"/>
    <w:rsid w:val="0D4D6682"/>
    <w:rsid w:val="0D84417B"/>
    <w:rsid w:val="0DEBC936"/>
    <w:rsid w:val="0E02177F"/>
    <w:rsid w:val="0E34D68D"/>
    <w:rsid w:val="0E358375"/>
    <w:rsid w:val="0E5A90FA"/>
    <w:rsid w:val="0E8F2182"/>
    <w:rsid w:val="0E994659"/>
    <w:rsid w:val="0EAEBB95"/>
    <w:rsid w:val="0EFE5272"/>
    <w:rsid w:val="0F359EF7"/>
    <w:rsid w:val="0F593967"/>
    <w:rsid w:val="0F5C7455"/>
    <w:rsid w:val="0FC3ADA8"/>
    <w:rsid w:val="0FEB3D25"/>
    <w:rsid w:val="0FF7E5C4"/>
    <w:rsid w:val="100EE403"/>
    <w:rsid w:val="1024D330"/>
    <w:rsid w:val="1029A6AA"/>
    <w:rsid w:val="104D00C0"/>
    <w:rsid w:val="10C58CAD"/>
    <w:rsid w:val="111D3C28"/>
    <w:rsid w:val="1121BA90"/>
    <w:rsid w:val="11370DE1"/>
    <w:rsid w:val="11381F41"/>
    <w:rsid w:val="11925484"/>
    <w:rsid w:val="11B410F1"/>
    <w:rsid w:val="11C58B96"/>
    <w:rsid w:val="11CBC3D2"/>
    <w:rsid w:val="1234D7C9"/>
    <w:rsid w:val="1282D427"/>
    <w:rsid w:val="12BA3A1E"/>
    <w:rsid w:val="12D1C05D"/>
    <w:rsid w:val="12ECF62A"/>
    <w:rsid w:val="12FA401E"/>
    <w:rsid w:val="1379BF73"/>
    <w:rsid w:val="137AE0DE"/>
    <w:rsid w:val="13ADED91"/>
    <w:rsid w:val="13E01BA4"/>
    <w:rsid w:val="13F0F4E7"/>
    <w:rsid w:val="13FF125B"/>
    <w:rsid w:val="14160C6B"/>
    <w:rsid w:val="143E50D2"/>
    <w:rsid w:val="1478E765"/>
    <w:rsid w:val="14D25D6C"/>
    <w:rsid w:val="14E9F5B5"/>
    <w:rsid w:val="15385B32"/>
    <w:rsid w:val="155E0270"/>
    <w:rsid w:val="1560C37D"/>
    <w:rsid w:val="15753D18"/>
    <w:rsid w:val="15D992E5"/>
    <w:rsid w:val="15F1AB6C"/>
    <w:rsid w:val="15F59878"/>
    <w:rsid w:val="1619798E"/>
    <w:rsid w:val="16448CFE"/>
    <w:rsid w:val="16A423A7"/>
    <w:rsid w:val="16AF76FA"/>
    <w:rsid w:val="16AFC299"/>
    <w:rsid w:val="16CCEF45"/>
    <w:rsid w:val="16E8203D"/>
    <w:rsid w:val="172D2B7D"/>
    <w:rsid w:val="173AC24B"/>
    <w:rsid w:val="176A645D"/>
    <w:rsid w:val="17882EB2"/>
    <w:rsid w:val="17A9349C"/>
    <w:rsid w:val="17D78046"/>
    <w:rsid w:val="17F6345D"/>
    <w:rsid w:val="1804D648"/>
    <w:rsid w:val="18275955"/>
    <w:rsid w:val="1837EA69"/>
    <w:rsid w:val="184F5D3E"/>
    <w:rsid w:val="185C8F7A"/>
    <w:rsid w:val="186769BB"/>
    <w:rsid w:val="189E7ED7"/>
    <w:rsid w:val="18BAA9AD"/>
    <w:rsid w:val="192BBD65"/>
    <w:rsid w:val="19451AD6"/>
    <w:rsid w:val="194EDC68"/>
    <w:rsid w:val="196F0DBA"/>
    <w:rsid w:val="199107D9"/>
    <w:rsid w:val="19BE36E1"/>
    <w:rsid w:val="19F97377"/>
    <w:rsid w:val="1A42E24F"/>
    <w:rsid w:val="1A48E9B0"/>
    <w:rsid w:val="1A4A6061"/>
    <w:rsid w:val="1A644D9C"/>
    <w:rsid w:val="1A8EDAB5"/>
    <w:rsid w:val="1AA1D512"/>
    <w:rsid w:val="1B06733D"/>
    <w:rsid w:val="1B08F85B"/>
    <w:rsid w:val="1B103B9C"/>
    <w:rsid w:val="1B5A5003"/>
    <w:rsid w:val="1B7287EF"/>
    <w:rsid w:val="1B866A09"/>
    <w:rsid w:val="1BA0CE98"/>
    <w:rsid w:val="1BCA1382"/>
    <w:rsid w:val="1BD00B12"/>
    <w:rsid w:val="1BF96512"/>
    <w:rsid w:val="1C39045C"/>
    <w:rsid w:val="1C5D7477"/>
    <w:rsid w:val="1CAE6CD1"/>
    <w:rsid w:val="1CAF5453"/>
    <w:rsid w:val="1CB4C358"/>
    <w:rsid w:val="1CE60E90"/>
    <w:rsid w:val="1CFAD7B4"/>
    <w:rsid w:val="1D1ABB5C"/>
    <w:rsid w:val="1D5F01A4"/>
    <w:rsid w:val="1D7C4ABF"/>
    <w:rsid w:val="1D9890D1"/>
    <w:rsid w:val="1E01F212"/>
    <w:rsid w:val="1E2D630B"/>
    <w:rsid w:val="1E5AAF4E"/>
    <w:rsid w:val="1E68B5D6"/>
    <w:rsid w:val="1E7CD98F"/>
    <w:rsid w:val="1EC0C8F8"/>
    <w:rsid w:val="1EC8F334"/>
    <w:rsid w:val="1ECAF090"/>
    <w:rsid w:val="1EDA4AFF"/>
    <w:rsid w:val="1EF924EE"/>
    <w:rsid w:val="1F17A8FA"/>
    <w:rsid w:val="1F2F38D1"/>
    <w:rsid w:val="1F4C629D"/>
    <w:rsid w:val="1F4DB021"/>
    <w:rsid w:val="1FA5935A"/>
    <w:rsid w:val="1FE6F515"/>
    <w:rsid w:val="1FF43110"/>
    <w:rsid w:val="1FF466D6"/>
    <w:rsid w:val="20016D6D"/>
    <w:rsid w:val="2024529B"/>
    <w:rsid w:val="20324F9A"/>
    <w:rsid w:val="20380CF1"/>
    <w:rsid w:val="206526B8"/>
    <w:rsid w:val="209D84A5"/>
    <w:rsid w:val="20CC52B4"/>
    <w:rsid w:val="20E132FD"/>
    <w:rsid w:val="214D3A65"/>
    <w:rsid w:val="21504D3E"/>
    <w:rsid w:val="2160B23B"/>
    <w:rsid w:val="21925246"/>
    <w:rsid w:val="219DBBB5"/>
    <w:rsid w:val="21B7FDE7"/>
    <w:rsid w:val="21BCA678"/>
    <w:rsid w:val="2216061D"/>
    <w:rsid w:val="222FE0E4"/>
    <w:rsid w:val="22502AA3"/>
    <w:rsid w:val="22627E3F"/>
    <w:rsid w:val="22893238"/>
    <w:rsid w:val="22BC3D64"/>
    <w:rsid w:val="22C60E43"/>
    <w:rsid w:val="22DA08A5"/>
    <w:rsid w:val="23224383"/>
    <w:rsid w:val="2322AA40"/>
    <w:rsid w:val="23293C3A"/>
    <w:rsid w:val="2329CEF9"/>
    <w:rsid w:val="2365476F"/>
    <w:rsid w:val="236A73B3"/>
    <w:rsid w:val="2375E886"/>
    <w:rsid w:val="23ADD03B"/>
    <w:rsid w:val="23F276A1"/>
    <w:rsid w:val="240F9D24"/>
    <w:rsid w:val="24336C02"/>
    <w:rsid w:val="244E32E1"/>
    <w:rsid w:val="2481FBFE"/>
    <w:rsid w:val="2487C08A"/>
    <w:rsid w:val="24D91A13"/>
    <w:rsid w:val="24F0D710"/>
    <w:rsid w:val="251A9379"/>
    <w:rsid w:val="25659383"/>
    <w:rsid w:val="2569DD75"/>
    <w:rsid w:val="256EA986"/>
    <w:rsid w:val="256FB9E2"/>
    <w:rsid w:val="25AF6214"/>
    <w:rsid w:val="268F8021"/>
    <w:rsid w:val="2694A9A1"/>
    <w:rsid w:val="2715AEB7"/>
    <w:rsid w:val="271EF7EB"/>
    <w:rsid w:val="271FEF9E"/>
    <w:rsid w:val="277F8CDB"/>
    <w:rsid w:val="278D1646"/>
    <w:rsid w:val="27D9CE65"/>
    <w:rsid w:val="28590EDE"/>
    <w:rsid w:val="28621A1E"/>
    <w:rsid w:val="2875C551"/>
    <w:rsid w:val="28BA6518"/>
    <w:rsid w:val="28D90C4B"/>
    <w:rsid w:val="29090532"/>
    <w:rsid w:val="2924D4F3"/>
    <w:rsid w:val="2983B06B"/>
    <w:rsid w:val="2A50E336"/>
    <w:rsid w:val="2A5500BE"/>
    <w:rsid w:val="2A997438"/>
    <w:rsid w:val="2B034599"/>
    <w:rsid w:val="2B17BF42"/>
    <w:rsid w:val="2B278AB9"/>
    <w:rsid w:val="2B2A8EBD"/>
    <w:rsid w:val="2B716996"/>
    <w:rsid w:val="2BB73FFE"/>
    <w:rsid w:val="2BB8B35B"/>
    <w:rsid w:val="2BC9C2C1"/>
    <w:rsid w:val="2BDE8146"/>
    <w:rsid w:val="2BF56940"/>
    <w:rsid w:val="2BFA1F68"/>
    <w:rsid w:val="2C05A99C"/>
    <w:rsid w:val="2C0A93D8"/>
    <w:rsid w:val="2C18EB1F"/>
    <w:rsid w:val="2C4487DB"/>
    <w:rsid w:val="2CA90481"/>
    <w:rsid w:val="2CFECFA7"/>
    <w:rsid w:val="2D1E30EA"/>
    <w:rsid w:val="2D33EF98"/>
    <w:rsid w:val="2D52EA46"/>
    <w:rsid w:val="2D8DD63B"/>
    <w:rsid w:val="2D9E9BC2"/>
    <w:rsid w:val="2DA6745F"/>
    <w:rsid w:val="2DC6B437"/>
    <w:rsid w:val="2DD67FB9"/>
    <w:rsid w:val="2DE512A7"/>
    <w:rsid w:val="2DEEC4E8"/>
    <w:rsid w:val="2DF38D49"/>
    <w:rsid w:val="2E0528E6"/>
    <w:rsid w:val="2E38BCA3"/>
    <w:rsid w:val="2E3B7320"/>
    <w:rsid w:val="2EA47327"/>
    <w:rsid w:val="2ED13BDA"/>
    <w:rsid w:val="2EF30844"/>
    <w:rsid w:val="2F3E02DF"/>
    <w:rsid w:val="2FE16B92"/>
    <w:rsid w:val="3025BDAD"/>
    <w:rsid w:val="3026BC4A"/>
    <w:rsid w:val="306B63B3"/>
    <w:rsid w:val="30A24CF2"/>
    <w:rsid w:val="30C8B7A4"/>
    <w:rsid w:val="3101C632"/>
    <w:rsid w:val="31217E68"/>
    <w:rsid w:val="3143AA6A"/>
    <w:rsid w:val="31B430DF"/>
    <w:rsid w:val="31CC753F"/>
    <w:rsid w:val="31D02DC8"/>
    <w:rsid w:val="31E36E9A"/>
    <w:rsid w:val="31E8CD5D"/>
    <w:rsid w:val="32306CF6"/>
    <w:rsid w:val="3230DE2C"/>
    <w:rsid w:val="3231625D"/>
    <w:rsid w:val="32563CBA"/>
    <w:rsid w:val="330A73BE"/>
    <w:rsid w:val="3372E7BE"/>
    <w:rsid w:val="337A61F4"/>
    <w:rsid w:val="3424C53F"/>
    <w:rsid w:val="34671D3F"/>
    <w:rsid w:val="346FBDB5"/>
    <w:rsid w:val="347A7D8F"/>
    <w:rsid w:val="34A0BE32"/>
    <w:rsid w:val="34AF5550"/>
    <w:rsid w:val="34EA7C07"/>
    <w:rsid w:val="34EC56C2"/>
    <w:rsid w:val="34F1648F"/>
    <w:rsid w:val="34FA5A98"/>
    <w:rsid w:val="3506892B"/>
    <w:rsid w:val="35A4329E"/>
    <w:rsid w:val="35A438DC"/>
    <w:rsid w:val="35FE411D"/>
    <w:rsid w:val="361D94E8"/>
    <w:rsid w:val="364C6A9A"/>
    <w:rsid w:val="3671FC0D"/>
    <w:rsid w:val="3695EE56"/>
    <w:rsid w:val="369B1A8C"/>
    <w:rsid w:val="36BC6F63"/>
    <w:rsid w:val="36CE0E19"/>
    <w:rsid w:val="371441DD"/>
    <w:rsid w:val="3753632B"/>
    <w:rsid w:val="37872D73"/>
    <w:rsid w:val="37BCF9EF"/>
    <w:rsid w:val="37C45732"/>
    <w:rsid w:val="37CB6728"/>
    <w:rsid w:val="37CC6653"/>
    <w:rsid w:val="37EC26ED"/>
    <w:rsid w:val="37EDEC9A"/>
    <w:rsid w:val="37FE5161"/>
    <w:rsid w:val="382A3266"/>
    <w:rsid w:val="388617A9"/>
    <w:rsid w:val="38DE6363"/>
    <w:rsid w:val="390C09C9"/>
    <w:rsid w:val="390CEA2A"/>
    <w:rsid w:val="39139E28"/>
    <w:rsid w:val="3914336C"/>
    <w:rsid w:val="391D5CFA"/>
    <w:rsid w:val="39218DBA"/>
    <w:rsid w:val="39317994"/>
    <w:rsid w:val="395475FC"/>
    <w:rsid w:val="39554C07"/>
    <w:rsid w:val="398D152B"/>
    <w:rsid w:val="39C22BAD"/>
    <w:rsid w:val="39EADEE1"/>
    <w:rsid w:val="3A00FDEE"/>
    <w:rsid w:val="3A1844F1"/>
    <w:rsid w:val="3A254447"/>
    <w:rsid w:val="3A3ACDBC"/>
    <w:rsid w:val="3A492CEA"/>
    <w:rsid w:val="3A811121"/>
    <w:rsid w:val="3AC01446"/>
    <w:rsid w:val="3AFF0247"/>
    <w:rsid w:val="3B6080DD"/>
    <w:rsid w:val="3B6AB9F2"/>
    <w:rsid w:val="3B90228F"/>
    <w:rsid w:val="3B966C1C"/>
    <w:rsid w:val="3B9B0B33"/>
    <w:rsid w:val="3BF0222C"/>
    <w:rsid w:val="3BFCFC93"/>
    <w:rsid w:val="3C0F8D5A"/>
    <w:rsid w:val="3C29788A"/>
    <w:rsid w:val="3C5E6471"/>
    <w:rsid w:val="3C690FBE"/>
    <w:rsid w:val="3C8D93F7"/>
    <w:rsid w:val="3CF17E3C"/>
    <w:rsid w:val="3D557476"/>
    <w:rsid w:val="3D824395"/>
    <w:rsid w:val="3D8F6771"/>
    <w:rsid w:val="3DCC4CA9"/>
    <w:rsid w:val="3E0C5218"/>
    <w:rsid w:val="3E2FF500"/>
    <w:rsid w:val="3E321E6D"/>
    <w:rsid w:val="3E722C51"/>
    <w:rsid w:val="3E7E3951"/>
    <w:rsid w:val="3EBE2DAB"/>
    <w:rsid w:val="3EED6FF9"/>
    <w:rsid w:val="3F2B0018"/>
    <w:rsid w:val="3F3FA0E2"/>
    <w:rsid w:val="3F7B15D3"/>
    <w:rsid w:val="3F9882DB"/>
    <w:rsid w:val="3FCEC7AE"/>
    <w:rsid w:val="3FD96F97"/>
    <w:rsid w:val="405CEE74"/>
    <w:rsid w:val="407FD95B"/>
    <w:rsid w:val="4090296A"/>
    <w:rsid w:val="40916803"/>
    <w:rsid w:val="40AA6A64"/>
    <w:rsid w:val="40AABAE2"/>
    <w:rsid w:val="40AC3EEC"/>
    <w:rsid w:val="40F0E2CD"/>
    <w:rsid w:val="40FECCCC"/>
    <w:rsid w:val="4117EE26"/>
    <w:rsid w:val="4167918B"/>
    <w:rsid w:val="4181995C"/>
    <w:rsid w:val="41BBEA0B"/>
    <w:rsid w:val="41D575EC"/>
    <w:rsid w:val="41F14E0D"/>
    <w:rsid w:val="422AEC38"/>
    <w:rsid w:val="424B852B"/>
    <w:rsid w:val="4259B6C7"/>
    <w:rsid w:val="425DDFAF"/>
    <w:rsid w:val="426F33C9"/>
    <w:rsid w:val="4292C399"/>
    <w:rsid w:val="43049EF0"/>
    <w:rsid w:val="430D4E4C"/>
    <w:rsid w:val="43421E11"/>
    <w:rsid w:val="43489292"/>
    <w:rsid w:val="43526A65"/>
    <w:rsid w:val="436158C1"/>
    <w:rsid w:val="439625C4"/>
    <w:rsid w:val="43E86B6E"/>
    <w:rsid w:val="440200B2"/>
    <w:rsid w:val="44065B57"/>
    <w:rsid w:val="4410F852"/>
    <w:rsid w:val="442B92D1"/>
    <w:rsid w:val="442F50EE"/>
    <w:rsid w:val="44706436"/>
    <w:rsid w:val="44A95094"/>
    <w:rsid w:val="44B62195"/>
    <w:rsid w:val="44C0B7E1"/>
    <w:rsid w:val="44DDDCE0"/>
    <w:rsid w:val="451AFF28"/>
    <w:rsid w:val="45297239"/>
    <w:rsid w:val="45325BBA"/>
    <w:rsid w:val="453B589B"/>
    <w:rsid w:val="4552B848"/>
    <w:rsid w:val="4588833F"/>
    <w:rsid w:val="45AEF418"/>
    <w:rsid w:val="45C40916"/>
    <w:rsid w:val="45CA528A"/>
    <w:rsid w:val="45ED3493"/>
    <w:rsid w:val="460700CD"/>
    <w:rsid w:val="465047B9"/>
    <w:rsid w:val="4653B3B2"/>
    <w:rsid w:val="46616367"/>
    <w:rsid w:val="467422CE"/>
    <w:rsid w:val="469B57AA"/>
    <w:rsid w:val="46A59127"/>
    <w:rsid w:val="46BE1EAA"/>
    <w:rsid w:val="46CDDEF2"/>
    <w:rsid w:val="47002867"/>
    <w:rsid w:val="47065501"/>
    <w:rsid w:val="473CE896"/>
    <w:rsid w:val="4782EBD5"/>
    <w:rsid w:val="47979244"/>
    <w:rsid w:val="47A26645"/>
    <w:rsid w:val="47C4EF92"/>
    <w:rsid w:val="4843CB01"/>
    <w:rsid w:val="4850DBB6"/>
    <w:rsid w:val="48AD5EE6"/>
    <w:rsid w:val="48B85099"/>
    <w:rsid w:val="48BCF222"/>
    <w:rsid w:val="48C4BA77"/>
    <w:rsid w:val="48E859BC"/>
    <w:rsid w:val="490C0757"/>
    <w:rsid w:val="49B5D2E6"/>
    <w:rsid w:val="49C7C357"/>
    <w:rsid w:val="49FCFB00"/>
    <w:rsid w:val="4A0AEA6B"/>
    <w:rsid w:val="4A50A762"/>
    <w:rsid w:val="4A83F3FE"/>
    <w:rsid w:val="4A8E4B14"/>
    <w:rsid w:val="4AA450B8"/>
    <w:rsid w:val="4AACD9CD"/>
    <w:rsid w:val="4AD1EFFA"/>
    <w:rsid w:val="4AD3533C"/>
    <w:rsid w:val="4AD6590E"/>
    <w:rsid w:val="4AFD05AD"/>
    <w:rsid w:val="4B019124"/>
    <w:rsid w:val="4B3C65FE"/>
    <w:rsid w:val="4B3D9F87"/>
    <w:rsid w:val="4B84BB9E"/>
    <w:rsid w:val="4BDF04C6"/>
    <w:rsid w:val="4C193150"/>
    <w:rsid w:val="4C20B2FF"/>
    <w:rsid w:val="4C6E37EA"/>
    <w:rsid w:val="4C8FD106"/>
    <w:rsid w:val="4C9AD1C1"/>
    <w:rsid w:val="4CFD7DCD"/>
    <w:rsid w:val="4CFE9ACB"/>
    <w:rsid w:val="4D5D8AD9"/>
    <w:rsid w:val="4D614017"/>
    <w:rsid w:val="4D661C98"/>
    <w:rsid w:val="4E35514B"/>
    <w:rsid w:val="4E962E87"/>
    <w:rsid w:val="4E994E2E"/>
    <w:rsid w:val="4EC52A7C"/>
    <w:rsid w:val="4ECCF933"/>
    <w:rsid w:val="4ECFE9A0"/>
    <w:rsid w:val="4ED29AF8"/>
    <w:rsid w:val="4F24230C"/>
    <w:rsid w:val="4F41DF06"/>
    <w:rsid w:val="4F54F6CC"/>
    <w:rsid w:val="4F6CA667"/>
    <w:rsid w:val="4F859364"/>
    <w:rsid w:val="4FE1891E"/>
    <w:rsid w:val="500D13FE"/>
    <w:rsid w:val="5016F2A9"/>
    <w:rsid w:val="5024F648"/>
    <w:rsid w:val="5040B21C"/>
    <w:rsid w:val="505CD84B"/>
    <w:rsid w:val="506041E1"/>
    <w:rsid w:val="50B66708"/>
    <w:rsid w:val="50C6F5B1"/>
    <w:rsid w:val="50EAD2AC"/>
    <w:rsid w:val="50F79040"/>
    <w:rsid w:val="50FFFBA9"/>
    <w:rsid w:val="513B3B3D"/>
    <w:rsid w:val="513B7E2B"/>
    <w:rsid w:val="514D1A6F"/>
    <w:rsid w:val="517596EE"/>
    <w:rsid w:val="51997618"/>
    <w:rsid w:val="51A7C04C"/>
    <w:rsid w:val="51B2BC52"/>
    <w:rsid w:val="51BD4215"/>
    <w:rsid w:val="521874E4"/>
    <w:rsid w:val="522891F0"/>
    <w:rsid w:val="5273F145"/>
    <w:rsid w:val="52D14EBA"/>
    <w:rsid w:val="52F2D602"/>
    <w:rsid w:val="5348FFCD"/>
    <w:rsid w:val="534B73CD"/>
    <w:rsid w:val="5371914D"/>
    <w:rsid w:val="5375A0C4"/>
    <w:rsid w:val="5399B347"/>
    <w:rsid w:val="541460BE"/>
    <w:rsid w:val="54449A10"/>
    <w:rsid w:val="545C931E"/>
    <w:rsid w:val="547032C5"/>
    <w:rsid w:val="5492ACEE"/>
    <w:rsid w:val="54FDF4F3"/>
    <w:rsid w:val="551A8EFE"/>
    <w:rsid w:val="552B5EBF"/>
    <w:rsid w:val="552C7B84"/>
    <w:rsid w:val="553D0F3E"/>
    <w:rsid w:val="55937480"/>
    <w:rsid w:val="55975F6C"/>
    <w:rsid w:val="55FEC5CF"/>
    <w:rsid w:val="561886C1"/>
    <w:rsid w:val="56492D8C"/>
    <w:rsid w:val="56543A2A"/>
    <w:rsid w:val="567AC1C0"/>
    <w:rsid w:val="5691676C"/>
    <w:rsid w:val="56B6DF20"/>
    <w:rsid w:val="56F19226"/>
    <w:rsid w:val="570D2F7D"/>
    <w:rsid w:val="57102661"/>
    <w:rsid w:val="5757FE86"/>
    <w:rsid w:val="5765A9EA"/>
    <w:rsid w:val="579564B8"/>
    <w:rsid w:val="57C1F03E"/>
    <w:rsid w:val="57E81AEA"/>
    <w:rsid w:val="57F75D5C"/>
    <w:rsid w:val="58129B2B"/>
    <w:rsid w:val="5852E8A6"/>
    <w:rsid w:val="587AE009"/>
    <w:rsid w:val="588ACCFF"/>
    <w:rsid w:val="58954D68"/>
    <w:rsid w:val="589D491A"/>
    <w:rsid w:val="59105D81"/>
    <w:rsid w:val="5971F202"/>
    <w:rsid w:val="59B011FB"/>
    <w:rsid w:val="59DFBD39"/>
    <w:rsid w:val="5A1A816F"/>
    <w:rsid w:val="5A3DA0A1"/>
    <w:rsid w:val="5AD11BF7"/>
    <w:rsid w:val="5AEFBE13"/>
    <w:rsid w:val="5AF0D745"/>
    <w:rsid w:val="5AF80A73"/>
    <w:rsid w:val="5B3AB121"/>
    <w:rsid w:val="5B3EFE08"/>
    <w:rsid w:val="5B6FFCE3"/>
    <w:rsid w:val="5B97EB0B"/>
    <w:rsid w:val="5BCEA263"/>
    <w:rsid w:val="5BDCAE20"/>
    <w:rsid w:val="5BDF6777"/>
    <w:rsid w:val="5C451D26"/>
    <w:rsid w:val="5C7F2DEC"/>
    <w:rsid w:val="5C90C47B"/>
    <w:rsid w:val="5CB83505"/>
    <w:rsid w:val="5CC2A674"/>
    <w:rsid w:val="5CC43029"/>
    <w:rsid w:val="5CC82802"/>
    <w:rsid w:val="5D2963F0"/>
    <w:rsid w:val="5D2B693F"/>
    <w:rsid w:val="5D8F5685"/>
    <w:rsid w:val="5D959471"/>
    <w:rsid w:val="5D966359"/>
    <w:rsid w:val="5DE9A664"/>
    <w:rsid w:val="5E01C539"/>
    <w:rsid w:val="5E534CF1"/>
    <w:rsid w:val="5EA71674"/>
    <w:rsid w:val="5F17C42D"/>
    <w:rsid w:val="5F2362B1"/>
    <w:rsid w:val="5F2D38A9"/>
    <w:rsid w:val="5F59B714"/>
    <w:rsid w:val="5F6D7975"/>
    <w:rsid w:val="60076F82"/>
    <w:rsid w:val="600B7550"/>
    <w:rsid w:val="60156A75"/>
    <w:rsid w:val="60376794"/>
    <w:rsid w:val="60ABB47E"/>
    <w:rsid w:val="60B6B7A4"/>
    <w:rsid w:val="60C10114"/>
    <w:rsid w:val="60DCE379"/>
    <w:rsid w:val="60DD75BD"/>
    <w:rsid w:val="613096B5"/>
    <w:rsid w:val="6151A93F"/>
    <w:rsid w:val="616FF9F6"/>
    <w:rsid w:val="61DB8E26"/>
    <w:rsid w:val="6233AF62"/>
    <w:rsid w:val="62CF53BF"/>
    <w:rsid w:val="62F5E332"/>
    <w:rsid w:val="633C36D6"/>
    <w:rsid w:val="638A2AFF"/>
    <w:rsid w:val="63A2280F"/>
    <w:rsid w:val="63D21A65"/>
    <w:rsid w:val="63F913CD"/>
    <w:rsid w:val="642D72AB"/>
    <w:rsid w:val="645A1FFC"/>
    <w:rsid w:val="64662AA8"/>
    <w:rsid w:val="6472B5A3"/>
    <w:rsid w:val="64A34F49"/>
    <w:rsid w:val="64AD969D"/>
    <w:rsid w:val="64B65120"/>
    <w:rsid w:val="64BDB291"/>
    <w:rsid w:val="64BF63E7"/>
    <w:rsid w:val="64CCE378"/>
    <w:rsid w:val="64E1A9C5"/>
    <w:rsid w:val="64E7B10E"/>
    <w:rsid w:val="65011877"/>
    <w:rsid w:val="6519DA64"/>
    <w:rsid w:val="656D1A93"/>
    <w:rsid w:val="65852506"/>
    <w:rsid w:val="65941F9E"/>
    <w:rsid w:val="65AAEEA0"/>
    <w:rsid w:val="65CA6CA5"/>
    <w:rsid w:val="65E64A1E"/>
    <w:rsid w:val="65F86C94"/>
    <w:rsid w:val="66019C06"/>
    <w:rsid w:val="6609A636"/>
    <w:rsid w:val="661668A5"/>
    <w:rsid w:val="661A80C8"/>
    <w:rsid w:val="662DCE13"/>
    <w:rsid w:val="669D9675"/>
    <w:rsid w:val="66B11F38"/>
    <w:rsid w:val="670DF6A0"/>
    <w:rsid w:val="67113A24"/>
    <w:rsid w:val="6711894D"/>
    <w:rsid w:val="676693FD"/>
    <w:rsid w:val="67F2BF40"/>
    <w:rsid w:val="68353D91"/>
    <w:rsid w:val="68ADA93A"/>
    <w:rsid w:val="68E653B2"/>
    <w:rsid w:val="68F742F6"/>
    <w:rsid w:val="69232D70"/>
    <w:rsid w:val="6931F2BD"/>
    <w:rsid w:val="693363EB"/>
    <w:rsid w:val="693E9583"/>
    <w:rsid w:val="69924E67"/>
    <w:rsid w:val="6A25A45A"/>
    <w:rsid w:val="6A39E51B"/>
    <w:rsid w:val="6A75D339"/>
    <w:rsid w:val="6A7B430B"/>
    <w:rsid w:val="6A969DE5"/>
    <w:rsid w:val="6A9C4A31"/>
    <w:rsid w:val="6AA35E6F"/>
    <w:rsid w:val="6AB8F799"/>
    <w:rsid w:val="6ADCC383"/>
    <w:rsid w:val="6B5ADC68"/>
    <w:rsid w:val="6B6C6088"/>
    <w:rsid w:val="6BA5681B"/>
    <w:rsid w:val="6BA73911"/>
    <w:rsid w:val="6BF38E0A"/>
    <w:rsid w:val="6BF4E69E"/>
    <w:rsid w:val="6C1A0C82"/>
    <w:rsid w:val="6C32C399"/>
    <w:rsid w:val="6C7A2CD2"/>
    <w:rsid w:val="6C980EFF"/>
    <w:rsid w:val="6CA18683"/>
    <w:rsid w:val="6CA89F86"/>
    <w:rsid w:val="6CBC2BB1"/>
    <w:rsid w:val="6CC69BEE"/>
    <w:rsid w:val="6CF46E64"/>
    <w:rsid w:val="6D112483"/>
    <w:rsid w:val="6D3E893E"/>
    <w:rsid w:val="6D5AFA19"/>
    <w:rsid w:val="6D78AB73"/>
    <w:rsid w:val="6D81D6DD"/>
    <w:rsid w:val="6D9BDB76"/>
    <w:rsid w:val="6DC1290C"/>
    <w:rsid w:val="6DD63855"/>
    <w:rsid w:val="6DE0EA0A"/>
    <w:rsid w:val="6DFF7BB1"/>
    <w:rsid w:val="6E1E7F77"/>
    <w:rsid w:val="6E515E19"/>
    <w:rsid w:val="6E653300"/>
    <w:rsid w:val="6E9FECFF"/>
    <w:rsid w:val="6EB51C45"/>
    <w:rsid w:val="6EC475F8"/>
    <w:rsid w:val="6F029B7A"/>
    <w:rsid w:val="6F0F7DF4"/>
    <w:rsid w:val="6F23D5D4"/>
    <w:rsid w:val="6F2FD375"/>
    <w:rsid w:val="6F4A54B1"/>
    <w:rsid w:val="6F547242"/>
    <w:rsid w:val="6F6A0F08"/>
    <w:rsid w:val="6F85D0B5"/>
    <w:rsid w:val="6F915024"/>
    <w:rsid w:val="6F9E9989"/>
    <w:rsid w:val="6FB639DD"/>
    <w:rsid w:val="6FD80B65"/>
    <w:rsid w:val="6FF65127"/>
    <w:rsid w:val="701163D1"/>
    <w:rsid w:val="701584F5"/>
    <w:rsid w:val="701904C7"/>
    <w:rsid w:val="701BA6F2"/>
    <w:rsid w:val="7024D92F"/>
    <w:rsid w:val="707218DC"/>
    <w:rsid w:val="709AE49C"/>
    <w:rsid w:val="711A6B96"/>
    <w:rsid w:val="713D40AA"/>
    <w:rsid w:val="71488B2F"/>
    <w:rsid w:val="7155B566"/>
    <w:rsid w:val="716E62C4"/>
    <w:rsid w:val="716F1CC6"/>
    <w:rsid w:val="718EE335"/>
    <w:rsid w:val="71B04079"/>
    <w:rsid w:val="71B0C5F1"/>
    <w:rsid w:val="71DD6985"/>
    <w:rsid w:val="7216BFDE"/>
    <w:rsid w:val="721CD249"/>
    <w:rsid w:val="724FBDF7"/>
    <w:rsid w:val="72762C21"/>
    <w:rsid w:val="728659A9"/>
    <w:rsid w:val="7289EEFC"/>
    <w:rsid w:val="729406D3"/>
    <w:rsid w:val="72E01744"/>
    <w:rsid w:val="7330890A"/>
    <w:rsid w:val="7330B27C"/>
    <w:rsid w:val="73499E90"/>
    <w:rsid w:val="73554664"/>
    <w:rsid w:val="735F3F18"/>
    <w:rsid w:val="7378726E"/>
    <w:rsid w:val="743B6419"/>
    <w:rsid w:val="743C9039"/>
    <w:rsid w:val="744520EA"/>
    <w:rsid w:val="747578DF"/>
    <w:rsid w:val="74ADF5D2"/>
    <w:rsid w:val="74B82ED9"/>
    <w:rsid w:val="74E0C9FD"/>
    <w:rsid w:val="74E3ACBE"/>
    <w:rsid w:val="75021BE2"/>
    <w:rsid w:val="75074F8B"/>
    <w:rsid w:val="750A7A1C"/>
    <w:rsid w:val="753FDF2D"/>
    <w:rsid w:val="7556784F"/>
    <w:rsid w:val="75684255"/>
    <w:rsid w:val="7599EB68"/>
    <w:rsid w:val="75C83585"/>
    <w:rsid w:val="75F95E49"/>
    <w:rsid w:val="765A32B4"/>
    <w:rsid w:val="7683EF78"/>
    <w:rsid w:val="76C889BB"/>
    <w:rsid w:val="772242B4"/>
    <w:rsid w:val="775A40A1"/>
    <w:rsid w:val="7760D59C"/>
    <w:rsid w:val="7763F02B"/>
    <w:rsid w:val="7768599B"/>
    <w:rsid w:val="779FA072"/>
    <w:rsid w:val="77D7465D"/>
    <w:rsid w:val="77E881DE"/>
    <w:rsid w:val="77F5BF46"/>
    <w:rsid w:val="7819146D"/>
    <w:rsid w:val="78392580"/>
    <w:rsid w:val="786E526E"/>
    <w:rsid w:val="787DE6BC"/>
    <w:rsid w:val="78A0F3E2"/>
    <w:rsid w:val="78CE2B02"/>
    <w:rsid w:val="78F93411"/>
    <w:rsid w:val="794DE04D"/>
    <w:rsid w:val="79710EF4"/>
    <w:rsid w:val="79858302"/>
    <w:rsid w:val="799E3A20"/>
    <w:rsid w:val="79BDF6AA"/>
    <w:rsid w:val="7A00B15E"/>
    <w:rsid w:val="7A1E08AF"/>
    <w:rsid w:val="7A308C32"/>
    <w:rsid w:val="7A453D4D"/>
    <w:rsid w:val="7A6C36B0"/>
    <w:rsid w:val="7A7249E7"/>
    <w:rsid w:val="7AA32AF5"/>
    <w:rsid w:val="7ABC7EFA"/>
    <w:rsid w:val="7ACD9217"/>
    <w:rsid w:val="7ADDE145"/>
    <w:rsid w:val="7AE4A8E4"/>
    <w:rsid w:val="7B0D9DD9"/>
    <w:rsid w:val="7B1D9702"/>
    <w:rsid w:val="7B4B3D98"/>
    <w:rsid w:val="7BA409DE"/>
    <w:rsid w:val="7BA87C3D"/>
    <w:rsid w:val="7BBC3A3B"/>
    <w:rsid w:val="7C0D0B2B"/>
    <w:rsid w:val="7C2F7C33"/>
    <w:rsid w:val="7C33F8B3"/>
    <w:rsid w:val="7C3446BF"/>
    <w:rsid w:val="7C415768"/>
    <w:rsid w:val="7C45CD26"/>
    <w:rsid w:val="7C93B01D"/>
    <w:rsid w:val="7C94AF66"/>
    <w:rsid w:val="7C95C118"/>
    <w:rsid w:val="7CAD43C9"/>
    <w:rsid w:val="7CD5CD01"/>
    <w:rsid w:val="7CEBE03F"/>
    <w:rsid w:val="7D062F3A"/>
    <w:rsid w:val="7D203B73"/>
    <w:rsid w:val="7D9FE5D1"/>
    <w:rsid w:val="7DA68DE3"/>
    <w:rsid w:val="7DB5F7D9"/>
    <w:rsid w:val="7DCF19A6"/>
    <w:rsid w:val="7DD6BCF0"/>
    <w:rsid w:val="7DFE3CB8"/>
    <w:rsid w:val="7E013293"/>
    <w:rsid w:val="7E08D77A"/>
    <w:rsid w:val="7E155189"/>
    <w:rsid w:val="7E1EBCCC"/>
    <w:rsid w:val="7E44317F"/>
    <w:rsid w:val="7FE4BF09"/>
    <w:rsid w:val="7FF3B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B46F171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5398"/>
    <w:rPr>
      <w:sz w:val="22"/>
      <w:lang w:val="pl-PL" w:bidi="fa-IR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74F91"/>
    <w:pPr>
      <w:numPr>
        <w:numId w:val="14"/>
      </w:numPr>
      <w:spacing w:before="120" w:after="100" w:afterAutospacing="1"/>
      <w:outlineLvl w:val="0"/>
    </w:pPr>
    <w:rPr>
      <w:rFonts w:cs="Times New Roman"/>
      <w:b/>
      <w:bCs/>
      <w:color w:val="C50000"/>
      <w:kern w:val="36"/>
      <w:szCs w:val="4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AF0A9E"/>
    <w:pPr>
      <w:keepNext/>
      <w:numPr>
        <w:ilvl w:val="1"/>
        <w:numId w:val="14"/>
      </w:numPr>
      <w:spacing w:before="120" w:after="100" w:afterAutospacing="1"/>
      <w:outlineLvl w:val="1"/>
    </w:pPr>
    <w:rPr>
      <w:rFonts w:cs="Times New Roman"/>
      <w:b/>
      <w:bCs/>
      <w:color w:val="C50000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72E"/>
    <w:pPr>
      <w:numPr>
        <w:ilvl w:val="2"/>
        <w:numId w:val="14"/>
      </w:numPr>
      <w:spacing w:before="40"/>
      <w:jc w:val="both"/>
      <w:outlineLvl w:val="2"/>
    </w:pPr>
    <w:rPr>
      <w:rFonts w:eastAsiaTheme="majorEastAsia" w:cstheme="majorBidi"/>
      <w:sz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32371"/>
    <w:pPr>
      <w:keepNext/>
      <w:keepLines/>
      <w:numPr>
        <w:ilvl w:val="3"/>
        <w:numId w:val="1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32371"/>
    <w:pPr>
      <w:keepNext/>
      <w:keepLines/>
      <w:numPr>
        <w:ilvl w:val="4"/>
        <w:numId w:val="1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32371"/>
    <w:pPr>
      <w:keepNext/>
      <w:keepLines/>
      <w:numPr>
        <w:ilvl w:val="5"/>
        <w:numId w:val="1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371"/>
    <w:pPr>
      <w:keepNext/>
      <w:keepLines/>
      <w:numPr>
        <w:ilvl w:val="6"/>
        <w:numId w:val="1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371"/>
    <w:pPr>
      <w:keepNext/>
      <w:keepLines/>
      <w:numPr>
        <w:ilvl w:val="7"/>
        <w:numId w:val="1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371"/>
    <w:pPr>
      <w:keepNext/>
      <w:keepLines/>
      <w:numPr>
        <w:ilvl w:val="8"/>
        <w:numId w:val="1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74F91"/>
    <w:rPr>
      <w:rFonts w:cs="Times New Roman"/>
      <w:b/>
      <w:bCs/>
      <w:color w:val="C50000"/>
      <w:kern w:val="36"/>
      <w:sz w:val="22"/>
      <w:szCs w:val="48"/>
      <w:lang w:val="pl-PL" w:eastAsia="en-GB" w:bidi="fa-IR"/>
    </w:rPr>
  </w:style>
  <w:style w:type="character" w:customStyle="1" w:styleId="Nagwek2Znak">
    <w:name w:val="Nagłówek 2 Znak"/>
    <w:basedOn w:val="Domylnaczcionkaakapitu"/>
    <w:link w:val="Nagwek2"/>
    <w:uiPriority w:val="9"/>
    <w:rsid w:val="00874F91"/>
    <w:rPr>
      <w:rFonts w:cs="Times New Roman"/>
      <w:b/>
      <w:bCs/>
      <w:color w:val="C50000"/>
      <w:sz w:val="22"/>
      <w:szCs w:val="36"/>
      <w:lang w:val="pl-PL" w:eastAsia="en-GB" w:bidi="fa-IR"/>
    </w:rPr>
  </w:style>
  <w:style w:type="character" w:customStyle="1" w:styleId="Nagwek3Znak">
    <w:name w:val="Nagłówek 3 Znak"/>
    <w:basedOn w:val="Domylnaczcionkaakapitu"/>
    <w:link w:val="Nagwek3"/>
    <w:uiPriority w:val="9"/>
    <w:rsid w:val="00C5472E"/>
    <w:rPr>
      <w:rFonts w:eastAsiaTheme="majorEastAsia" w:cstheme="majorBidi"/>
      <w:sz w:val="20"/>
      <w:lang w:val="pl-PL" w:bidi="fa-IR"/>
    </w:rPr>
  </w:style>
  <w:style w:type="character" w:styleId="Hipercze">
    <w:name w:val="Hyperlink"/>
    <w:basedOn w:val="Domylnaczcionkaakapitu"/>
    <w:uiPriority w:val="99"/>
    <w:unhideWhenUsed/>
    <w:rsid w:val="004F70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7003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4F7003"/>
  </w:style>
  <w:style w:type="character" w:customStyle="1" w:styleId="active">
    <w:name w:val="active"/>
    <w:basedOn w:val="Domylnaczcionkaakapitu"/>
    <w:rsid w:val="004F7003"/>
  </w:style>
  <w:style w:type="paragraph" w:styleId="NormalnyWeb">
    <w:name w:val="Normal (Web)"/>
    <w:basedOn w:val="Normalny"/>
    <w:uiPriority w:val="99"/>
    <w:semiHidden/>
    <w:unhideWhenUsed/>
    <w:rsid w:val="004F70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003"/>
  </w:style>
  <w:style w:type="paragraph" w:styleId="Stopka">
    <w:name w:val="footer"/>
    <w:basedOn w:val="Normalny"/>
    <w:link w:val="Stopka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00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F7003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F700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3D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D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857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A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A1F"/>
    <w:rPr>
      <w:b/>
      <w:bCs/>
      <w:sz w:val="20"/>
      <w:szCs w:val="20"/>
    </w:rPr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A923AB"/>
    <w:pPr>
      <w:ind w:left="720"/>
      <w:contextualSpacing/>
    </w:pPr>
  </w:style>
  <w:style w:type="table" w:styleId="Tabela-Siatka">
    <w:name w:val="Table Grid"/>
    <w:basedOn w:val="Standardowy"/>
    <w:uiPriority w:val="59"/>
    <w:rsid w:val="00EC402F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151DD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151DD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8A066E"/>
    <w:pPr>
      <w:tabs>
        <w:tab w:val="right" w:leader="dot" w:pos="9010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51D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265992"/>
    <w:pPr>
      <w:spacing w:after="100" w:line="259" w:lineRule="auto"/>
      <w:ind w:left="660"/>
    </w:pPr>
    <w:rPr>
      <w:rFonts w:eastAsiaTheme="minorEastAsia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65992"/>
    <w:pPr>
      <w:spacing w:after="100" w:line="259" w:lineRule="auto"/>
      <w:ind w:left="880"/>
    </w:pPr>
    <w:rPr>
      <w:rFonts w:eastAsiaTheme="minorEastAsia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65992"/>
    <w:pPr>
      <w:spacing w:after="100" w:line="259" w:lineRule="auto"/>
      <w:ind w:left="1100"/>
    </w:pPr>
    <w:rPr>
      <w:rFonts w:eastAsiaTheme="minorEastAsia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65992"/>
    <w:pPr>
      <w:spacing w:after="100" w:line="259" w:lineRule="auto"/>
      <w:ind w:left="1320"/>
    </w:pPr>
    <w:rPr>
      <w:rFonts w:eastAsiaTheme="minorEastAsia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65992"/>
    <w:pPr>
      <w:spacing w:after="100" w:line="259" w:lineRule="auto"/>
      <w:ind w:left="1540"/>
    </w:pPr>
    <w:rPr>
      <w:rFonts w:eastAsiaTheme="minorEastAsia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65992"/>
    <w:pPr>
      <w:spacing w:after="100" w:line="259" w:lineRule="auto"/>
      <w:ind w:left="1760"/>
    </w:pPr>
    <w:rPr>
      <w:rFonts w:eastAsiaTheme="minorEastAsia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265992"/>
    <w:rPr>
      <w:color w:val="605E5C"/>
      <w:shd w:val="clear" w:color="auto" w:fill="E1DFDD"/>
    </w:rPr>
  </w:style>
  <w:style w:type="table" w:customStyle="1" w:styleId="Siatkatabelijasna1">
    <w:name w:val="Siatka tabeli — jasna1"/>
    <w:basedOn w:val="Standardowy"/>
    <w:uiPriority w:val="40"/>
    <w:rsid w:val="00722B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C5E4C"/>
  </w:style>
  <w:style w:type="character" w:customStyle="1" w:styleId="Nagwek4Znak">
    <w:name w:val="Nagłówek 4 Znak"/>
    <w:basedOn w:val="Domylnaczcionkaakapitu"/>
    <w:link w:val="Nagwek4"/>
    <w:uiPriority w:val="9"/>
    <w:rsid w:val="00632371"/>
    <w:rPr>
      <w:rFonts w:asciiTheme="majorHAnsi" w:eastAsiaTheme="majorEastAsia" w:hAnsiTheme="majorHAnsi" w:cstheme="majorBidi"/>
      <w:i/>
      <w:iCs/>
      <w:color w:val="2F5496" w:themeColor="accent1" w:themeShade="BF"/>
      <w:sz w:val="22"/>
      <w:lang w:val="pl-PL" w:bidi="fa-IR"/>
    </w:rPr>
  </w:style>
  <w:style w:type="character" w:customStyle="1" w:styleId="Nagwek5Znak">
    <w:name w:val="Nagłówek 5 Znak"/>
    <w:basedOn w:val="Domylnaczcionkaakapitu"/>
    <w:link w:val="Nagwek5"/>
    <w:uiPriority w:val="9"/>
    <w:rsid w:val="00632371"/>
    <w:rPr>
      <w:rFonts w:asciiTheme="majorHAnsi" w:eastAsiaTheme="majorEastAsia" w:hAnsiTheme="majorHAnsi" w:cstheme="majorBidi"/>
      <w:color w:val="2F5496" w:themeColor="accent1" w:themeShade="BF"/>
      <w:sz w:val="22"/>
      <w:lang w:val="pl-PL" w:bidi="fa-IR"/>
    </w:rPr>
  </w:style>
  <w:style w:type="character" w:customStyle="1" w:styleId="Nagwek6Znak">
    <w:name w:val="Nagłówek 6 Znak"/>
    <w:basedOn w:val="Domylnaczcionkaakapitu"/>
    <w:link w:val="Nagwek6"/>
    <w:uiPriority w:val="9"/>
    <w:rsid w:val="00632371"/>
    <w:rPr>
      <w:rFonts w:asciiTheme="majorHAnsi" w:eastAsiaTheme="majorEastAsia" w:hAnsiTheme="majorHAnsi" w:cstheme="majorBidi"/>
      <w:color w:val="1F3763" w:themeColor="accent1" w:themeShade="7F"/>
      <w:sz w:val="22"/>
      <w:lang w:val="pl-PL" w:bidi="fa-IR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371"/>
    <w:rPr>
      <w:rFonts w:asciiTheme="majorHAnsi" w:eastAsiaTheme="majorEastAsia" w:hAnsiTheme="majorHAnsi" w:cstheme="majorBidi"/>
      <w:i/>
      <w:iCs/>
      <w:color w:val="1F3763" w:themeColor="accent1" w:themeShade="7F"/>
      <w:sz w:val="22"/>
      <w:lang w:val="pl-PL" w:bidi="fa-IR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37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pl-PL" w:bidi="fa-IR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3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pl-PL" w:bidi="fa-IR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qFormat/>
    <w:locked/>
    <w:rsid w:val="00C81A86"/>
  </w:style>
  <w:style w:type="paragraph" w:styleId="Legenda">
    <w:name w:val="caption"/>
    <w:basedOn w:val="Normalny"/>
    <w:next w:val="Normalny"/>
    <w:uiPriority w:val="35"/>
    <w:unhideWhenUsed/>
    <w:qFormat/>
    <w:rsid w:val="00C81A86"/>
    <w:pPr>
      <w:spacing w:after="120"/>
    </w:pPr>
    <w:rPr>
      <w:i/>
      <w:i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1A8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1A86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1A86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B64DBA"/>
  </w:style>
  <w:style w:type="table" w:customStyle="1" w:styleId="Tabela-Siatka1">
    <w:name w:val="Tabela - Siatka1"/>
    <w:basedOn w:val="Standardowy"/>
    <w:next w:val="Tabela-Siatka"/>
    <w:uiPriority w:val="39"/>
    <w:rsid w:val="00B64DBA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86048"/>
    <w:rPr>
      <w:color w:val="808080"/>
    </w:rPr>
  </w:style>
  <w:style w:type="paragraph" w:styleId="Bezodstpw">
    <w:name w:val="No Spacing"/>
    <w:basedOn w:val="Normalny"/>
    <w:uiPriority w:val="1"/>
    <w:qFormat/>
    <w:rsid w:val="00A41559"/>
    <w:rPr>
      <w:rFonts w:ascii="Calibri" w:hAnsi="Calibri" w:cs="Calibri"/>
      <w:szCs w:val="22"/>
    </w:rPr>
  </w:style>
  <w:style w:type="character" w:styleId="Numerwiersza">
    <w:name w:val="line number"/>
    <w:basedOn w:val="Domylnaczcionkaakapitu"/>
    <w:uiPriority w:val="99"/>
    <w:semiHidden/>
    <w:unhideWhenUsed/>
    <w:rsid w:val="00634961"/>
  </w:style>
  <w:style w:type="table" w:customStyle="1" w:styleId="Tabela-Siatka2">
    <w:name w:val="Tabela - Siatka2"/>
    <w:basedOn w:val="Standardowy"/>
    <w:next w:val="Tabela-Siatka"/>
    <w:uiPriority w:val="39"/>
    <w:rsid w:val="007E18A8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6D0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6D0D"/>
    <w:rPr>
      <w:sz w:val="20"/>
      <w:szCs w:val="20"/>
      <w:lang w:val="pl-PL" w:bidi="fa-IR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6D0D"/>
    <w:rPr>
      <w:vertAlign w:val="superscript"/>
    </w:rPr>
  </w:style>
  <w:style w:type="character" w:customStyle="1" w:styleId="normaltextrun">
    <w:name w:val="normaltextrun"/>
    <w:basedOn w:val="Domylnaczcionkaakapitu"/>
    <w:rsid w:val="00BF08B0"/>
  </w:style>
  <w:style w:type="character" w:customStyle="1" w:styleId="eop">
    <w:name w:val="eop"/>
    <w:basedOn w:val="Domylnaczcionkaakapitu"/>
    <w:rsid w:val="00BF08B0"/>
  </w:style>
  <w:style w:type="paragraph" w:customStyle="1" w:styleId="Nagwek21">
    <w:name w:val="Nagłówek 21"/>
    <w:basedOn w:val="Normalny"/>
    <w:rsid w:val="00460B1F"/>
    <w:pPr>
      <w:numPr>
        <w:ilvl w:val="1"/>
        <w:numId w:val="2"/>
      </w:numPr>
      <w:suppressAutoHyphens/>
      <w:autoSpaceDN w:val="0"/>
      <w:spacing w:before="120" w:line="276" w:lineRule="auto"/>
      <w:jc w:val="both"/>
      <w:outlineLvl w:val="1"/>
    </w:pPr>
    <w:rPr>
      <w:rFonts w:ascii="Calibri" w:eastAsia="Times New Roman" w:hAnsi="Calibri" w:cs="Times New Roman"/>
      <w:b/>
      <w:bCs/>
      <w:caps/>
      <w:color w:val="C00000"/>
      <w:sz w:val="20"/>
      <w:szCs w:val="28"/>
      <w:lang w:bidi="ar-SA"/>
    </w:rPr>
  </w:style>
  <w:style w:type="paragraph" w:customStyle="1" w:styleId="Nagwek31">
    <w:name w:val="Nagłówek 31"/>
    <w:basedOn w:val="Normalny"/>
    <w:next w:val="Normalny"/>
    <w:rsid w:val="00460B1F"/>
    <w:pPr>
      <w:numPr>
        <w:ilvl w:val="2"/>
        <w:numId w:val="2"/>
      </w:numPr>
      <w:suppressAutoHyphens/>
      <w:autoSpaceDN w:val="0"/>
      <w:spacing w:before="40" w:line="276" w:lineRule="auto"/>
      <w:jc w:val="both"/>
      <w:outlineLvl w:val="2"/>
    </w:pPr>
    <w:rPr>
      <w:rFonts w:ascii="Calibri" w:eastAsia="Times New Roman" w:hAnsi="Calibri" w:cs="Times New Roman"/>
      <w:sz w:val="20"/>
      <w:lang w:bidi="ar-SA"/>
    </w:rPr>
  </w:style>
  <w:style w:type="paragraph" w:customStyle="1" w:styleId="Nagwek41">
    <w:name w:val="Nagłówek 41"/>
    <w:basedOn w:val="Normalny"/>
    <w:next w:val="Normalny"/>
    <w:rsid w:val="00460B1F"/>
    <w:pPr>
      <w:keepNext/>
      <w:keepLines/>
      <w:numPr>
        <w:ilvl w:val="3"/>
        <w:numId w:val="2"/>
      </w:numPr>
      <w:suppressAutoHyphens/>
      <w:autoSpaceDN w:val="0"/>
      <w:spacing w:before="40" w:line="276" w:lineRule="auto"/>
      <w:jc w:val="both"/>
      <w:outlineLvl w:val="3"/>
    </w:pPr>
    <w:rPr>
      <w:rFonts w:ascii="Calibri" w:eastAsia="Times New Roman" w:hAnsi="Calibri" w:cs="Times New Roman"/>
      <w:i/>
      <w:iCs/>
      <w:color w:val="2F5496"/>
      <w:sz w:val="20"/>
      <w:lang w:bidi="ar-SA"/>
    </w:rPr>
  </w:style>
  <w:style w:type="paragraph" w:customStyle="1" w:styleId="Nagwek51">
    <w:name w:val="Nagłówek 51"/>
    <w:basedOn w:val="Normalny"/>
    <w:next w:val="Normalny"/>
    <w:rsid w:val="00460B1F"/>
    <w:pPr>
      <w:keepNext/>
      <w:keepLines/>
      <w:numPr>
        <w:ilvl w:val="4"/>
        <w:numId w:val="2"/>
      </w:numPr>
      <w:suppressAutoHyphens/>
      <w:autoSpaceDN w:val="0"/>
      <w:spacing w:before="40" w:line="276" w:lineRule="auto"/>
      <w:jc w:val="both"/>
      <w:outlineLvl w:val="4"/>
    </w:pPr>
    <w:rPr>
      <w:rFonts w:ascii="Calibri" w:eastAsia="Times New Roman" w:hAnsi="Calibri" w:cs="Times New Roman"/>
      <w:color w:val="2F5496"/>
      <w:sz w:val="20"/>
      <w:lang w:bidi="ar-SA"/>
    </w:rPr>
  </w:style>
  <w:style w:type="paragraph" w:customStyle="1" w:styleId="Nagwek61">
    <w:name w:val="Nagłówek 61"/>
    <w:basedOn w:val="Normalny"/>
    <w:next w:val="Normalny"/>
    <w:rsid w:val="00460B1F"/>
    <w:pPr>
      <w:keepNext/>
      <w:keepLines/>
      <w:numPr>
        <w:ilvl w:val="5"/>
        <w:numId w:val="2"/>
      </w:numPr>
      <w:suppressAutoHyphens/>
      <w:autoSpaceDN w:val="0"/>
      <w:spacing w:before="40" w:line="276" w:lineRule="auto"/>
      <w:jc w:val="both"/>
      <w:outlineLvl w:val="5"/>
    </w:pPr>
    <w:rPr>
      <w:rFonts w:ascii="Calibri" w:eastAsia="Times New Roman" w:hAnsi="Calibri" w:cs="Times New Roman"/>
      <w:color w:val="1F3763"/>
      <w:sz w:val="20"/>
      <w:lang w:bidi="ar-SA"/>
    </w:rPr>
  </w:style>
  <w:style w:type="paragraph" w:customStyle="1" w:styleId="Nagwek71">
    <w:name w:val="Nagłówek 71"/>
    <w:basedOn w:val="Normalny"/>
    <w:next w:val="Normalny"/>
    <w:rsid w:val="00460B1F"/>
    <w:pPr>
      <w:keepNext/>
      <w:keepLines/>
      <w:numPr>
        <w:ilvl w:val="6"/>
        <w:numId w:val="2"/>
      </w:numPr>
      <w:suppressAutoHyphens/>
      <w:autoSpaceDN w:val="0"/>
      <w:spacing w:before="40" w:line="276" w:lineRule="auto"/>
      <w:jc w:val="both"/>
      <w:outlineLvl w:val="6"/>
    </w:pPr>
    <w:rPr>
      <w:rFonts w:ascii="Calibri" w:eastAsia="Times New Roman" w:hAnsi="Calibri" w:cs="Times New Roman"/>
      <w:i/>
      <w:iCs/>
      <w:color w:val="1F3763"/>
      <w:sz w:val="20"/>
      <w:lang w:bidi="ar-SA"/>
    </w:rPr>
  </w:style>
  <w:style w:type="paragraph" w:customStyle="1" w:styleId="Nagwek81">
    <w:name w:val="Nagłówek 81"/>
    <w:basedOn w:val="Normalny"/>
    <w:next w:val="Normalny"/>
    <w:rsid w:val="00460B1F"/>
    <w:pPr>
      <w:keepNext/>
      <w:keepLines/>
      <w:numPr>
        <w:ilvl w:val="7"/>
        <w:numId w:val="2"/>
      </w:numPr>
      <w:suppressAutoHyphens/>
      <w:autoSpaceDN w:val="0"/>
      <w:spacing w:before="40" w:line="276" w:lineRule="auto"/>
      <w:jc w:val="both"/>
      <w:outlineLvl w:val="7"/>
    </w:pPr>
    <w:rPr>
      <w:rFonts w:ascii="Calibri" w:eastAsia="Times New Roman" w:hAnsi="Calibri" w:cs="Times New Roman"/>
      <w:color w:val="272727"/>
      <w:sz w:val="21"/>
      <w:szCs w:val="21"/>
      <w:lang w:bidi="ar-SA"/>
    </w:rPr>
  </w:style>
  <w:style w:type="paragraph" w:customStyle="1" w:styleId="Nagwek91">
    <w:name w:val="Nagłówek 91"/>
    <w:basedOn w:val="Normalny"/>
    <w:next w:val="Normalny"/>
    <w:rsid w:val="00460B1F"/>
    <w:pPr>
      <w:keepNext/>
      <w:keepLines/>
      <w:numPr>
        <w:ilvl w:val="8"/>
        <w:numId w:val="2"/>
      </w:numPr>
      <w:suppressAutoHyphens/>
      <w:autoSpaceDN w:val="0"/>
      <w:spacing w:before="40" w:line="276" w:lineRule="auto"/>
      <w:jc w:val="both"/>
      <w:outlineLvl w:val="8"/>
    </w:pPr>
    <w:rPr>
      <w:rFonts w:ascii="Calibri" w:eastAsia="Times New Roman" w:hAnsi="Calibri" w:cs="Times New Roman"/>
      <w:i/>
      <w:iCs/>
      <w:color w:val="272727"/>
      <w:sz w:val="21"/>
      <w:szCs w:val="21"/>
      <w:lang w:bidi="ar-SA"/>
    </w:rPr>
  </w:style>
  <w:style w:type="numbering" w:customStyle="1" w:styleId="WWOutlineListStyle5">
    <w:name w:val="WW_OutlineListStyle_5"/>
    <w:rsid w:val="00460B1F"/>
    <w:pPr>
      <w:numPr>
        <w:numId w:val="2"/>
      </w:numPr>
    </w:pPr>
  </w:style>
  <w:style w:type="character" w:customStyle="1" w:styleId="Domylnaczcionkaakapitu1">
    <w:name w:val="Domyślna czcionka akapitu1"/>
    <w:rsid w:val="00602F1E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92A8B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4B6E0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pl-PL" w:bidi="ar-SA"/>
    </w:rPr>
  </w:style>
  <w:style w:type="character" w:customStyle="1" w:styleId="spellingerror">
    <w:name w:val="spellingerror"/>
    <w:basedOn w:val="Domylnaczcionkaakapitu"/>
    <w:rsid w:val="003B6201"/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paragraph" w:customStyle="1" w:styleId="Normalny1">
    <w:name w:val="Normalny1"/>
    <w:rsid w:val="0070793D"/>
    <w:pPr>
      <w:suppressAutoHyphens/>
      <w:autoSpaceDN w:val="0"/>
      <w:spacing w:before="120" w:line="276" w:lineRule="auto"/>
      <w:jc w:val="both"/>
      <w:textAlignment w:val="baseline"/>
    </w:pPr>
    <w:rPr>
      <w:rFonts w:ascii="Calibri" w:eastAsia="Times New Roman" w:hAnsi="Calibri" w:cs="Times New Roman"/>
      <w:sz w:val="20"/>
      <w:lang w:val="pl-PL"/>
    </w:rPr>
  </w:style>
  <w:style w:type="character" w:styleId="Uwydatnienie">
    <w:name w:val="Emphasis"/>
    <w:basedOn w:val="Domylnaczcionkaakapitu"/>
    <w:uiPriority w:val="20"/>
    <w:qFormat/>
    <w:rsid w:val="00455FBB"/>
    <w:rPr>
      <w:i/>
      <w:iCs/>
    </w:rPr>
  </w:style>
  <w:style w:type="paragraph" w:customStyle="1" w:styleId="Akapitzlist1">
    <w:name w:val="Akapit z listą1"/>
    <w:basedOn w:val="Normalny"/>
    <w:next w:val="Normalny1"/>
    <w:rsid w:val="7C93B01D"/>
    <w:pPr>
      <w:spacing w:before="120" w:line="276" w:lineRule="auto"/>
      <w:ind w:left="720"/>
      <w:jc w:val="both"/>
    </w:pPr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8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9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37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8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9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9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6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82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4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18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23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80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6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4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6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9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1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6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8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04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62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77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2474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654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61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264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1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7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74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32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01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4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7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87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93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66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5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80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0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0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8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94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55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3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66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5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4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4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10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71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23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510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14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0168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8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96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89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6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91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82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29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C83264-CE30-46F0-9477-85A4A4168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7842</Words>
  <Characters>47052</Characters>
  <Application>Microsoft Office Word</Application>
  <DocSecurity>0</DocSecurity>
  <Lines>392</Lines>
  <Paragraphs>109</Paragraphs>
  <ScaleCrop>false</ScaleCrop>
  <Company/>
  <LinksUpToDate>false</LinksUpToDate>
  <CharactersWithSpaces>54785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2021-06-07T11:14:00Z</dcterms:created>
  <dcterms:modified xsi:type="dcterms:W3CDTF">2021-06-07T11:21:00Z</dcterms:modified>
</cp:coreProperties>
</file>